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attachedToolbars.bin" ContentType="application/vnd.ms-word.attachedToolbars"/>
  <Override PartName="/word/customizations.xml" ContentType="application/vnd.ms-word.keyMapCustomization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22"/>
        <w:framePr/>
      </w:pPr>
      <w:r>
        <w:rPr>
          <w:rFonts w:ascii="Times New Roman"/>
        </w:rPr>
        <w:t>ICS</w:t>
      </w:r>
      <w:r>
        <w:rPr>
          <w:rFonts w:hint="eastAsia" w:ascii="MS Mincho" w:hAnsi="MS Mincho" w:eastAsia="MS Mincho" w:cs="MS Mincho"/>
        </w:rPr>
        <w:t> </w:t>
      </w:r>
      <w:bookmarkStart w:id="0" w:name="ICS"/>
      <w:r>
        <w:fldChar w:fldCharType="begin">
          <w:ffData>
            <w:name w:val="ICS"/>
            <w:enabled/>
            <w:calcOnExit w:val="0"/>
            <w:helpText w:type="text" w:val="请输入正确的ICS号："/>
            <w:textInput>
              <w:default w:val="点击此处添加ICS号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rFonts w:hint="eastAsia"/>
        </w:rPr>
        <w:t>点击此处添加ICS号</w:t>
      </w:r>
      <w:r>
        <w:fldChar w:fldCharType="end"/>
      </w:r>
      <w:bookmarkEnd w:id="0"/>
    </w:p>
    <w:p>
      <w:pPr>
        <w:pStyle w:val="122"/>
        <w:framePr/>
      </w:pPr>
      <w:bookmarkStart w:id="1" w:name="WXFLH"/>
      <w:r>
        <w:fldChar w:fldCharType="begin">
          <w:ffData>
            <w:name w:val="WXFLH"/>
            <w:enabled/>
            <w:calcOnExit w:val="0"/>
            <w:helpText w:type="text" w:val="请输入中国标准文献分类号："/>
            <w:textInput>
              <w:default w:val="点击此处添加中国标准文献分类号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rFonts w:hint="eastAsia"/>
        </w:rPr>
        <w:t>点击此处添加中国标准文献分类号</w:t>
      </w:r>
      <w:r>
        <w:fldChar w:fldCharType="end"/>
      </w:r>
      <w:bookmarkEnd w:id="1"/>
    </w:p>
    <w:tbl>
      <w:tblPr>
        <w:tblStyle w:val="38"/>
        <w:tblW w:w="9854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5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pStyle w:val="122"/>
              <w:framePr/>
            </w:pPr>
            <w:r>
              <w:pict>
                <v:rect id="BAH" o:spid="_x0000_s1039" o:spt="1" style="position:absolute;left:0pt;margin-left:-5.25pt;margin-top:0pt;height:15.6pt;width:68.25pt;z-index:-251656192;mso-width-relative:page;mso-height-relative:page;" stroked="f" coordsize="21600,21600">
                  <v:path/>
                  <v:fill focussize="0,0"/>
                  <v:stroke on="f"/>
                  <v:imagedata o:title=""/>
                  <o:lock v:ext="edit"/>
                </v:rect>
              </w:pict>
            </w:r>
            <w:r>
              <w:fldChar w:fldCharType="begin">
                <w:ffData>
                  <w:name w:val="BAH"/>
                  <w:enabled/>
                  <w:calcOnExit w:val="0"/>
                  <w:textInput/>
                </w:ffData>
              </w:fldChar>
            </w:r>
            <w:bookmarkStart w:id="2" w:name="BAH"/>
            <w:r>
              <w:instrText xml:space="preserve"> FORMTEXT </w:instrText>
            </w:r>
            <w:r>
              <w:fldChar w:fldCharType="separate"/>
            </w:r>
            <w:r>
              <w:t>     </w:t>
            </w:r>
            <w:r>
              <w:fldChar w:fldCharType="end"/>
            </w:r>
            <w:bookmarkEnd w:id="2"/>
          </w:p>
        </w:tc>
      </w:tr>
    </w:tbl>
    <w:p>
      <w:pPr>
        <w:pStyle w:val="108"/>
        <w:framePr/>
      </w:pPr>
      <w:r>
        <w:t>DB</w:t>
      </w:r>
      <w:bookmarkStart w:id="3" w:name="c3"/>
      <w:r>
        <w:fldChar w:fldCharType="begin">
          <w:ffData>
            <w:name w:val="c3"/>
            <w:enabled/>
            <w:calcOnExit w:val="0"/>
            <w:entryMacro w:val="ShowHelp16"/>
            <w:textInput>
              <w:maxLength w:val="2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rFonts w:hint="eastAsia"/>
        </w:rPr>
        <w:t>15</w:t>
      </w:r>
      <w:r>
        <w:fldChar w:fldCharType="end"/>
      </w:r>
      <w:bookmarkEnd w:id="3"/>
    </w:p>
    <w:p>
      <w:pPr>
        <w:pStyle w:val="109"/>
        <w:framePr/>
      </w:pPr>
      <w:bookmarkStart w:id="4" w:name="c4"/>
      <w:r>
        <w:fldChar w:fldCharType="begin">
          <w:ffData>
            <w:name w:val="c4"/>
            <w:enabled/>
            <w:calcOnExit w:val="0"/>
            <w:entryMacro w:val="showhelp12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rFonts w:hint="eastAsia"/>
        </w:rPr>
        <w:t>内蒙古自治区</w:t>
      </w:r>
      <w:r>
        <w:fldChar w:fldCharType="end"/>
      </w:r>
      <w:bookmarkEnd w:id="4"/>
      <w:r>
        <w:rPr>
          <w:rFonts w:hint="eastAsia"/>
        </w:rPr>
        <w:t>地方标准</w:t>
      </w:r>
    </w:p>
    <w:p>
      <w:pPr>
        <w:pStyle w:val="46"/>
        <w:framePr/>
        <w:rPr>
          <w:rFonts w:hAnsi="黑体"/>
        </w:rPr>
      </w:pPr>
      <w:r>
        <w:rPr>
          <w:rFonts w:ascii="Times New Roman"/>
        </w:rPr>
        <w:t xml:space="preserve">DB </w:t>
      </w:r>
      <w:bookmarkStart w:id="5" w:name="StdNo0"/>
      <w:r>
        <w:rPr>
          <w:rFonts w:hAnsi="黑体"/>
        </w:rPr>
        <w:fldChar w:fldCharType="begin">
          <w:ffData>
            <w:name w:val="StdNo0"/>
            <w:enabled/>
            <w:calcOnExit w:val="0"/>
            <w:textInput>
              <w:default w:val="XX"/>
              <w:maxLength w:val="2"/>
            </w:textInput>
          </w:ffData>
        </w:fldChar>
      </w:r>
      <w:r>
        <w:rPr>
          <w:rFonts w:hAnsi="黑体"/>
        </w:rPr>
        <w:instrText xml:space="preserve"> FORMTEXT </w:instrText>
      </w:r>
      <w:r>
        <w:rPr>
          <w:rFonts w:hAnsi="黑体"/>
        </w:rPr>
        <w:fldChar w:fldCharType="separate"/>
      </w:r>
      <w:r>
        <w:rPr>
          <w:rFonts w:hint="eastAsia" w:hAnsi="黑体"/>
        </w:rPr>
        <w:t>15</w:t>
      </w:r>
      <w:r>
        <w:rPr>
          <w:rFonts w:hAnsi="黑体"/>
        </w:rPr>
        <w:fldChar w:fldCharType="end"/>
      </w:r>
      <w:bookmarkEnd w:id="5"/>
      <w:r>
        <w:rPr>
          <w:rFonts w:hAnsi="黑体"/>
        </w:rPr>
        <w:t>/</w:t>
      </w:r>
      <w:ins w:id="0" w:author="s" w:date="2020-09-27T15:16:00Z">
        <w:r>
          <w:rPr>
            <w:rFonts w:hint="eastAsia" w:hAnsi="黑体"/>
          </w:rPr>
          <w:t>T</w:t>
        </w:r>
      </w:ins>
      <w:r>
        <w:rPr>
          <w:rFonts w:hAnsi="黑体"/>
        </w:rPr>
        <w:t xml:space="preserve"> </w:t>
      </w:r>
      <w:bookmarkStart w:id="6" w:name="StdNo1"/>
      <w:r>
        <w:rPr>
          <w:rFonts w:hAnsi="黑体"/>
        </w:rPr>
        <w:fldChar w:fldCharType="begin">
          <w:ffData>
            <w:name w:val="StdNo1"/>
            <w:enabled/>
            <w:calcOnExit w:val="0"/>
            <w:textInput>
              <w:default w:val="XXXXX"/>
            </w:textInput>
          </w:ffData>
        </w:fldChar>
      </w:r>
      <w:r>
        <w:rPr>
          <w:rFonts w:hAnsi="黑体"/>
        </w:rPr>
        <w:instrText xml:space="preserve"> FORMTEXT </w:instrText>
      </w:r>
      <w:r>
        <w:rPr>
          <w:rFonts w:hAnsi="黑体"/>
        </w:rPr>
        <w:fldChar w:fldCharType="separate"/>
      </w:r>
      <w:r>
        <w:rPr>
          <w:rFonts w:hAnsi="黑体"/>
        </w:rPr>
        <w:t>XXXXX</w:t>
      </w:r>
      <w:r>
        <w:rPr>
          <w:rFonts w:hAnsi="黑体"/>
        </w:rPr>
        <w:fldChar w:fldCharType="end"/>
      </w:r>
      <w:bookmarkEnd w:id="6"/>
      <w:r>
        <w:rPr>
          <w:rFonts w:hAnsi="黑体"/>
        </w:rPr>
        <w:t>—</w:t>
      </w:r>
      <w:bookmarkStart w:id="7" w:name="StdNo2"/>
      <w:r>
        <w:rPr>
          <w:rFonts w:hAnsi="黑体"/>
        </w:rPr>
        <w:fldChar w:fldCharType="begin">
          <w:ffData>
            <w:name w:val="StdNo2"/>
            <w:enabled/>
            <w:calcOnExit w:val="0"/>
            <w:textInput>
              <w:default w:val="XXXX"/>
              <w:maxLength w:val="4"/>
            </w:textInput>
          </w:ffData>
        </w:fldChar>
      </w:r>
      <w:r>
        <w:rPr>
          <w:rFonts w:hAnsi="黑体"/>
        </w:rPr>
        <w:instrText xml:space="preserve"> FORMTEXT </w:instrText>
      </w:r>
      <w:r>
        <w:rPr>
          <w:rFonts w:hAnsi="黑体"/>
        </w:rPr>
        <w:fldChar w:fldCharType="separate"/>
      </w:r>
      <w:r>
        <w:rPr>
          <w:rFonts w:hAnsi="黑体"/>
        </w:rPr>
        <w:t>XXXX</w:t>
      </w:r>
      <w:r>
        <w:rPr>
          <w:rFonts w:hAnsi="黑体"/>
        </w:rPr>
        <w:fldChar w:fldCharType="end"/>
      </w:r>
      <w:bookmarkEnd w:id="7"/>
    </w:p>
    <w:tbl>
      <w:tblPr>
        <w:tblStyle w:val="38"/>
        <w:tblW w:w="9356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5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pStyle w:val="75"/>
              <w:framePr/>
            </w:pPr>
            <w:bookmarkStart w:id="8" w:name="DT"/>
            <w:r>
              <w:pict>
                <v:rect id="DT" o:spid="_x0000_s1036" o:spt="1" style="position:absolute;left:0pt;margin-left:372.8pt;margin-top:2.7pt;height:18pt;width:90pt;z-index:-251659264;mso-width-relative:page;mso-height-relative:page;" stroked="f" coordsize="21600,21600">
                  <v:path/>
                  <v:fill focussize="0,0"/>
                  <v:stroke on="f"/>
                  <v:imagedata o:title=""/>
                  <o:lock v:ext="edit"/>
                </v:rect>
              </w:pict>
            </w:r>
            <w:r>
              <w:fldChar w:fldCharType="begin">
                <w:ffData>
                  <w:name w:val="DT"/>
                  <w:enabled/>
                  <w:calcOnExit w:val="0"/>
                  <w:entryMacro w:val="ShowHelp4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     </w:t>
            </w:r>
            <w:r>
              <w:fldChar w:fldCharType="end"/>
            </w:r>
            <w:bookmarkEnd w:id="8"/>
          </w:p>
        </w:tc>
      </w:tr>
    </w:tbl>
    <w:p>
      <w:pPr>
        <w:pStyle w:val="46"/>
        <w:framePr/>
        <w:rPr>
          <w:rFonts w:hAnsi="黑体"/>
        </w:rPr>
      </w:pPr>
    </w:p>
    <w:p>
      <w:pPr>
        <w:pStyle w:val="46"/>
        <w:framePr/>
        <w:rPr>
          <w:rFonts w:hAnsi="黑体"/>
        </w:rPr>
      </w:pPr>
    </w:p>
    <w:p>
      <w:pPr>
        <w:pStyle w:val="77"/>
        <w:framePr/>
      </w:pPr>
      <w:bookmarkStart w:id="9" w:name="StdName"/>
      <w:r>
        <w:fldChar w:fldCharType="begin">
          <w:ffData>
            <w:name w:val="StdName"/>
            <w:enabled/>
            <w:calcOnExit w:val="0"/>
            <w:textInput>
              <w:default w:val="点击此处添加标准名称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rFonts w:hint="eastAsia"/>
        </w:rPr>
        <w:t>实验羊瘤胃瘘管手术操作技术规程</w:t>
      </w:r>
      <w:r>
        <w:fldChar w:fldCharType="end"/>
      </w:r>
      <w:bookmarkEnd w:id="9"/>
    </w:p>
    <w:p>
      <w:pPr>
        <w:pStyle w:val="78"/>
        <w:framePr/>
      </w:pPr>
      <w:bookmarkStart w:id="10" w:name="StdEnglishName"/>
      <w:r>
        <w:fldChar w:fldCharType="begin">
          <w:ffData>
            <w:name w:val="StdEnglishName"/>
            <w:enabled/>
            <w:calcOnExit w:val="0"/>
            <w:textInput>
              <w:default w:val="点击此处添加标准英文译名"/>
            </w:textInput>
          </w:ffData>
        </w:fldChar>
      </w:r>
      <w:r>
        <w:instrText xml:space="preserve"> FORMTEXT </w:instrText>
      </w:r>
      <w:r>
        <w:fldChar w:fldCharType="separate"/>
      </w:r>
      <w:r>
        <w:t>Code of practice for rumen fistula operation of experimental sheep</w:t>
      </w:r>
      <w:r>
        <w:fldChar w:fldCharType="end"/>
      </w:r>
      <w:bookmarkEnd w:id="10"/>
    </w:p>
    <w:p>
      <w:pPr>
        <w:pStyle w:val="79"/>
        <w:framePr/>
      </w:pPr>
      <w:bookmarkStart w:id="11" w:name="YZBS"/>
      <w:r>
        <w:fldChar w:fldCharType="begin">
          <w:ffData>
            <w:name w:val="YZBS"/>
            <w:enabled/>
            <w:calcOnExit w:val="0"/>
            <w:textInput>
              <w:default w:val="点击此处添加与国际标准一致性程度的标识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rFonts w:hint="eastAsia"/>
        </w:rPr>
        <w:t>点击此处添加与国际标准一致性程度的标识</w:t>
      </w:r>
      <w:r>
        <w:fldChar w:fldCharType="end"/>
      </w:r>
      <w:bookmarkEnd w:id="11"/>
    </w:p>
    <w:tbl>
      <w:tblPr>
        <w:tblStyle w:val="38"/>
        <w:tblW w:w="9855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5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pStyle w:val="80"/>
              <w:framePr/>
            </w:pPr>
            <w:r>
              <w:pict>
                <v:rect id="RQ" o:spid="_x0000_s1038" o:spt="1" style="position:absolute;left:0pt;margin-left:173.3pt;margin-top:45.15pt;height:20pt;width:150pt;z-index:-251657216;mso-width-relative:page;mso-height-relative:page;" stroked="f" coordsize="21600,21600">
                  <v:path/>
                  <v:fill focussize="0,0"/>
                  <v:stroke on="f"/>
                  <v:imagedata o:title=""/>
                  <o:lock v:ext="edit"/>
                  <w10:anchorlock/>
                </v:rect>
              </w:pict>
            </w:r>
            <w:r>
              <w:pict>
                <v:rect id="LB" o:spid="_x0000_s1037" o:spt="1" style="position:absolute;left:0pt;margin-left:193.3pt;margin-top:20.15pt;height:24pt;width:100pt;z-index:-251658240;mso-width-relative:page;mso-height-relative:page;" stroked="f" coordsize="21600,21600">
                  <v:path/>
                  <v:fill focussize="0,0"/>
                  <v:stroke on="f"/>
                  <v:imagedata o:title=""/>
                  <o:lock v:ext="edit"/>
                </v:rect>
              </w:pict>
            </w:r>
            <w:r>
              <w:fldChar w:fldCharType="begin">
                <w:ffData>
                  <w:name w:val="LB"/>
                  <w:enabled/>
                  <w:calcOnExit w:val="0"/>
                  <w:ddList>
                    <w:listEntry w:val="文稿版次选择"/>
                    <w:listEntry w:val="（工作组讨论稿）"/>
                    <w:listEntry w:val="（征求意见稿）"/>
                    <w:listEntry w:val="（送审讨论稿）"/>
                    <w:listEntry w:val="（送审稿）"/>
                    <w:listEntry w:val="（报批稿）"/>
                  </w:ddList>
                </w:ffData>
              </w:fldChar>
            </w:r>
            <w:bookmarkStart w:id="12" w:name="LB"/>
            <w:r>
              <w:instrText xml:space="preserve"> FORMDROPDOWN </w:instrText>
            </w:r>
            <w:r>
              <w:fldChar w:fldCharType="separate"/>
            </w:r>
            <w:r>
              <w:fldChar w:fldCharType="end"/>
            </w:r>
            <w:bookmarkEnd w:id="12"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pStyle w:val="81"/>
              <w:framePr/>
            </w:pPr>
            <w:bookmarkStart w:id="13" w:name="WCRQ"/>
            <w:r>
              <w:fldChar w:fldCharType="begin">
                <w:ffData>
                  <w:name w:val="WCRQ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     </w:t>
            </w:r>
            <w:r>
              <w:fldChar w:fldCharType="end"/>
            </w:r>
            <w:bookmarkEnd w:id="13"/>
          </w:p>
        </w:tc>
      </w:tr>
    </w:tbl>
    <w:p>
      <w:pPr>
        <w:pStyle w:val="129"/>
        <w:framePr w:hAnchor="page" w:x="1636" w:y="14071"/>
      </w:pPr>
      <w:bookmarkStart w:id="14" w:name="FY"/>
      <w:r>
        <w:rPr>
          <w:rFonts w:ascii="黑体"/>
        </w:rPr>
        <w:fldChar w:fldCharType="begin">
          <w:ffData>
            <w:name w:val="FY"/>
            <w:enabled/>
            <w:calcOnExit w:val="0"/>
            <w:entryMacro w:val="ShowHelp8"/>
            <w:textInput>
              <w:default w:val="XXXX"/>
              <w:maxLength w:val="4"/>
            </w:textInput>
          </w:ffData>
        </w:fldChar>
      </w:r>
      <w:r>
        <w:rPr>
          <w:rFonts w:ascii="黑体"/>
        </w:rPr>
        <w:instrText xml:space="preserve"> FORMTEXT </w:instrText>
      </w:r>
      <w:r>
        <w:rPr>
          <w:rFonts w:ascii="黑体"/>
        </w:rPr>
        <w:fldChar w:fldCharType="separate"/>
      </w:r>
      <w:r>
        <w:rPr>
          <w:rFonts w:ascii="黑体"/>
        </w:rPr>
        <w:t>XXXX</w:t>
      </w:r>
      <w:r>
        <w:rPr>
          <w:rFonts w:ascii="黑体"/>
        </w:rPr>
        <w:fldChar w:fldCharType="end"/>
      </w:r>
      <w:bookmarkEnd w:id="14"/>
      <w:r>
        <w:t xml:space="preserve"> </w:t>
      </w:r>
      <w:r>
        <w:rPr>
          <w:rFonts w:ascii="黑体"/>
        </w:rPr>
        <w:t>-</w:t>
      </w:r>
      <w:r>
        <w:t xml:space="preserve"> </w:t>
      </w:r>
      <w:r>
        <w:rPr>
          <w:rFonts w:ascii="黑体"/>
        </w:rPr>
        <w:fldChar w:fldCharType="begin">
          <w:ffData>
            <w:name w:val="FM"/>
            <w:enabled/>
            <w:calcOnExit w:val="0"/>
            <w:entryMacro w:val="ShowHelp8"/>
            <w:textInput>
              <w:default w:val="XX"/>
              <w:maxLength w:val="2"/>
            </w:textInput>
          </w:ffData>
        </w:fldChar>
      </w:r>
      <w:r>
        <w:rPr>
          <w:rFonts w:ascii="黑体"/>
        </w:rPr>
        <w:instrText xml:space="preserve"> FORMTEXT </w:instrText>
      </w:r>
      <w:r>
        <w:rPr>
          <w:rFonts w:ascii="黑体"/>
        </w:rPr>
        <w:fldChar w:fldCharType="separate"/>
      </w:r>
      <w:r>
        <w:rPr>
          <w:rFonts w:ascii="黑体"/>
        </w:rPr>
        <w:t>XX</w:t>
      </w:r>
      <w:r>
        <w:rPr>
          <w:rFonts w:ascii="黑体"/>
        </w:rPr>
        <w:fldChar w:fldCharType="end"/>
      </w:r>
      <w:r>
        <w:t xml:space="preserve"> </w:t>
      </w:r>
      <w:r>
        <w:rPr>
          <w:rFonts w:ascii="黑体"/>
        </w:rPr>
        <w:t>-</w:t>
      </w:r>
      <w:r>
        <w:t xml:space="preserve"> </w:t>
      </w:r>
      <w:bookmarkStart w:id="15" w:name="FD"/>
      <w:r>
        <w:rPr>
          <w:rFonts w:ascii="黑体"/>
        </w:rPr>
        <w:fldChar w:fldCharType="begin">
          <w:ffData>
            <w:name w:val="FD"/>
            <w:enabled/>
            <w:calcOnExit w:val="0"/>
            <w:entryMacro w:val="ShowHelp8"/>
            <w:textInput>
              <w:default w:val="XX"/>
              <w:maxLength w:val="2"/>
            </w:textInput>
          </w:ffData>
        </w:fldChar>
      </w:r>
      <w:r>
        <w:rPr>
          <w:rFonts w:ascii="黑体"/>
        </w:rPr>
        <w:instrText xml:space="preserve"> FORMTEXT </w:instrText>
      </w:r>
      <w:r>
        <w:rPr>
          <w:rFonts w:ascii="黑体"/>
        </w:rPr>
        <w:fldChar w:fldCharType="separate"/>
      </w:r>
      <w:r>
        <w:rPr>
          <w:rFonts w:ascii="黑体"/>
        </w:rPr>
        <w:t>XX</w:t>
      </w:r>
      <w:r>
        <w:rPr>
          <w:rFonts w:ascii="黑体"/>
        </w:rPr>
        <w:fldChar w:fldCharType="end"/>
      </w:r>
      <w:bookmarkEnd w:id="15"/>
      <w:r>
        <w:rPr>
          <w:rFonts w:hint="eastAsia"/>
        </w:rPr>
        <w:t>发布</w:t>
      </w:r>
      <w:r>
        <w:pict>
          <v:line id="_x0000_s1034" o:spid="_x0000_s1034" o:spt="20" style="position:absolute;left:0pt;margin-left:0.4pt;margin-top:732.75pt;height:0pt;width:481.9pt;mso-position-vertical-relative:page;z-index:251655168;mso-width-relative:page;mso-height-relative:page;" coordsize="21600,21600">
            <v:path arrowok="t"/>
            <v:fill focussize="0,0"/>
            <v:stroke/>
            <v:imagedata o:title=""/>
            <o:lock v:ext="edit"/>
            <w10:anchorlock/>
          </v:line>
        </w:pict>
      </w:r>
    </w:p>
    <w:p>
      <w:pPr>
        <w:pStyle w:val="130"/>
        <w:framePr w:hAnchor="page" w:x="7696" w:y="14041"/>
      </w:pPr>
      <w:bookmarkStart w:id="16" w:name="SY"/>
      <w:r>
        <w:rPr>
          <w:rFonts w:ascii="黑体"/>
        </w:rPr>
        <w:fldChar w:fldCharType="begin">
          <w:ffData>
            <w:name w:val="SY"/>
            <w:enabled/>
            <w:calcOnExit w:val="0"/>
            <w:entryMacro w:val="ShowHelp9"/>
            <w:textInput>
              <w:default w:val="XXXX"/>
              <w:maxLength w:val="4"/>
            </w:textInput>
          </w:ffData>
        </w:fldChar>
      </w:r>
      <w:r>
        <w:rPr>
          <w:rFonts w:ascii="黑体"/>
        </w:rPr>
        <w:instrText xml:space="preserve"> FORMTEXT </w:instrText>
      </w:r>
      <w:r>
        <w:rPr>
          <w:rFonts w:ascii="黑体"/>
        </w:rPr>
        <w:fldChar w:fldCharType="separate"/>
      </w:r>
      <w:r>
        <w:rPr>
          <w:rFonts w:ascii="黑体"/>
        </w:rPr>
        <w:t>XXXX</w:t>
      </w:r>
      <w:r>
        <w:rPr>
          <w:rFonts w:ascii="黑体"/>
        </w:rPr>
        <w:fldChar w:fldCharType="end"/>
      </w:r>
      <w:bookmarkEnd w:id="16"/>
      <w:r>
        <w:t xml:space="preserve"> </w:t>
      </w:r>
      <w:r>
        <w:rPr>
          <w:rFonts w:ascii="黑体"/>
        </w:rPr>
        <w:t>-</w:t>
      </w:r>
      <w:r>
        <w:t xml:space="preserve"> </w:t>
      </w:r>
      <w:bookmarkStart w:id="17" w:name="SM"/>
      <w:r>
        <w:rPr>
          <w:rFonts w:ascii="黑体"/>
        </w:rPr>
        <w:fldChar w:fldCharType="begin">
          <w:ffData>
            <w:name w:val="SM"/>
            <w:enabled/>
            <w:calcOnExit w:val="0"/>
            <w:entryMacro w:val="ShowHelp9"/>
            <w:textInput>
              <w:default w:val="XX"/>
              <w:maxLength w:val="2"/>
            </w:textInput>
          </w:ffData>
        </w:fldChar>
      </w:r>
      <w:r>
        <w:rPr>
          <w:rFonts w:ascii="黑体"/>
        </w:rPr>
        <w:instrText xml:space="preserve"> FORMTEXT </w:instrText>
      </w:r>
      <w:r>
        <w:rPr>
          <w:rFonts w:ascii="黑体"/>
        </w:rPr>
        <w:fldChar w:fldCharType="separate"/>
      </w:r>
      <w:r>
        <w:rPr>
          <w:rFonts w:ascii="黑体"/>
        </w:rPr>
        <w:t>XX</w:t>
      </w:r>
      <w:r>
        <w:rPr>
          <w:rFonts w:ascii="黑体"/>
        </w:rPr>
        <w:fldChar w:fldCharType="end"/>
      </w:r>
      <w:bookmarkEnd w:id="17"/>
      <w:r>
        <w:t xml:space="preserve"> </w:t>
      </w:r>
      <w:r>
        <w:rPr>
          <w:rFonts w:ascii="黑体"/>
        </w:rPr>
        <w:t>-</w:t>
      </w:r>
      <w:r>
        <w:t xml:space="preserve"> </w:t>
      </w:r>
      <w:bookmarkStart w:id="18" w:name="SD"/>
      <w:r>
        <w:rPr>
          <w:rFonts w:ascii="黑体"/>
        </w:rPr>
        <w:fldChar w:fldCharType="begin">
          <w:ffData>
            <w:name w:val="SD"/>
            <w:enabled/>
            <w:calcOnExit w:val="0"/>
            <w:entryMacro w:val="ShowHelp9"/>
            <w:textInput>
              <w:default w:val="XX"/>
              <w:maxLength w:val="2"/>
            </w:textInput>
          </w:ffData>
        </w:fldChar>
      </w:r>
      <w:r>
        <w:rPr>
          <w:rFonts w:ascii="黑体"/>
        </w:rPr>
        <w:instrText xml:space="preserve"> FORMTEXT </w:instrText>
      </w:r>
      <w:r>
        <w:rPr>
          <w:rFonts w:ascii="黑体"/>
        </w:rPr>
        <w:fldChar w:fldCharType="separate"/>
      </w:r>
      <w:r>
        <w:rPr>
          <w:rFonts w:ascii="黑体"/>
        </w:rPr>
        <w:t>XX</w:t>
      </w:r>
      <w:r>
        <w:rPr>
          <w:rFonts w:ascii="黑体"/>
        </w:rPr>
        <w:fldChar w:fldCharType="end"/>
      </w:r>
      <w:bookmarkEnd w:id="18"/>
      <w:r>
        <w:rPr>
          <w:rFonts w:hint="eastAsia"/>
        </w:rPr>
        <w:t>实施</w:t>
      </w:r>
    </w:p>
    <w:p>
      <w:pPr>
        <w:pStyle w:val="110"/>
        <w:framePr/>
      </w:pPr>
      <w:bookmarkStart w:id="19" w:name="fm"/>
      <w:r>
        <w:fldChar w:fldCharType="begin">
          <w:ffData>
            <w:name w:val="fm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t>     </w:t>
      </w:r>
      <w:r>
        <w:rPr>
          <w:rFonts w:hint="eastAsia"/>
        </w:rPr>
        <w:t>内蒙古自治区市场监督管理局</w:t>
      </w:r>
      <w:r>
        <w:fldChar w:fldCharType="end"/>
      </w:r>
      <w:bookmarkEnd w:id="19"/>
      <w:r>
        <w:rPr>
          <w:rFonts w:hint="eastAsia" w:ascii="MS Mincho" w:hAnsi="MS Mincho" w:eastAsia="MS Mincho" w:cs="MS Mincho"/>
        </w:rPr>
        <w:t>   </w:t>
      </w:r>
      <w:r>
        <w:rPr>
          <w:rStyle w:val="72"/>
          <w:rFonts w:hint="eastAsia"/>
        </w:rPr>
        <w:t>发布</w:t>
      </w:r>
    </w:p>
    <w:p>
      <w:pPr>
        <w:pStyle w:val="23"/>
        <w:sectPr>
          <w:pgSz w:w="11906" w:h="16838"/>
          <w:pgMar w:top="567" w:right="850" w:bottom="1134" w:left="1418" w:header="0" w:footer="0" w:gutter="0"/>
          <w:pgNumType w:start="1"/>
          <w:cols w:space="425" w:num="1"/>
          <w:docGrid w:type="lines" w:linePitch="312" w:charSpace="0"/>
        </w:sectPr>
      </w:pPr>
      <w:r>
        <w:pict>
          <v:line id="_x0000_s1035" o:spid="_x0000_s1035" o:spt="20" style="position:absolute;left:0pt;margin-left:-0.05pt;margin-top:184.25pt;height:0pt;width:481.9pt;z-index:251656192;mso-width-relative:page;mso-height-relative:page;" coordsize="21600,21600">
            <v:path arrowok="t"/>
            <v:fill focussize="0,0"/>
            <v:stroke/>
            <v:imagedata o:title=""/>
            <o:lock v:ext="edit"/>
          </v:line>
        </w:pict>
      </w:r>
    </w:p>
    <w:p>
      <w:pPr>
        <w:pStyle w:val="111"/>
      </w:pPr>
      <w:r>
        <w:rPr>
          <w:rFonts w:hint="eastAsia"/>
        </w:rPr>
        <w:t>前</w:t>
      </w:r>
      <w:bookmarkStart w:id="20" w:name="BKQY"/>
      <w:r>
        <w:rPr>
          <w:rFonts w:hint="eastAsia" w:ascii="MS Mincho" w:hAnsi="MS Mincho" w:eastAsia="MS Mincho" w:cs="MS Mincho"/>
        </w:rPr>
        <w:t>  </w:t>
      </w:r>
      <w:r>
        <w:rPr>
          <w:rFonts w:hint="eastAsia"/>
        </w:rPr>
        <w:t>言</w:t>
      </w:r>
      <w:bookmarkEnd w:id="20"/>
    </w:p>
    <w:p>
      <w:pPr>
        <w:pStyle w:val="23"/>
      </w:pPr>
      <w:r>
        <w:rPr>
          <w:rFonts w:hint="eastAsia"/>
        </w:rPr>
        <w:t>本标准按照《标准化工作导则》（GB/T 1.1-2009）起草。</w:t>
      </w:r>
    </w:p>
    <w:p>
      <w:pPr>
        <w:pStyle w:val="23"/>
      </w:pPr>
      <w:r>
        <w:rPr>
          <w:rFonts w:hint="eastAsia"/>
        </w:rPr>
        <w:t>本标准由赤峰市畜牧工作站提出。</w:t>
      </w:r>
    </w:p>
    <w:p>
      <w:pPr>
        <w:pStyle w:val="23"/>
      </w:pPr>
      <w:r>
        <w:rPr>
          <w:rFonts w:hint="eastAsia"/>
        </w:rPr>
        <w:t>本标准由内蒙古自治区畜牧业标准化技术委员会（SAM/TC19）归口。</w:t>
      </w:r>
    </w:p>
    <w:p>
      <w:pPr>
        <w:pStyle w:val="23"/>
      </w:pPr>
      <w:r>
        <w:rPr>
          <w:rFonts w:hint="eastAsia"/>
        </w:rPr>
        <w:t>本标准起草单位：赤峰市畜牧工作站、赤峰市农牧科学研究院、内蒙古自治区农牧业科学院。</w:t>
      </w:r>
    </w:p>
    <w:p>
      <w:pPr>
        <w:pStyle w:val="23"/>
      </w:pPr>
      <w:r>
        <w:rPr>
          <w:rFonts w:hint="eastAsia"/>
        </w:rPr>
        <w:t>本标准主要起草人：刘志友、赵瑞霞、李宝栋、李清泉、毛冉、红敏、萨其仍贵、高明娟、桑丹、李胜利、金鹿。</w:t>
      </w:r>
    </w:p>
    <w:p>
      <w:pPr>
        <w:pStyle w:val="23"/>
        <w:sectPr>
          <w:headerReference r:id="rId3" w:type="default"/>
          <w:footerReference r:id="rId4" w:type="default"/>
          <w:pgSz w:w="11906" w:h="16838"/>
          <w:pgMar w:top="567" w:right="1134" w:bottom="1134" w:left="1418" w:header="1418" w:footer="1134" w:gutter="0"/>
          <w:pgNumType w:fmt="upperRoman" w:start="1"/>
          <w:cols w:space="425" w:num="1"/>
          <w:formProt w:val="0"/>
          <w:docGrid w:type="lines" w:linePitch="312" w:charSpace="0"/>
        </w:sectPr>
      </w:pPr>
    </w:p>
    <w:p>
      <w:pPr>
        <w:pStyle w:val="49"/>
      </w:pPr>
      <w:r>
        <w:rPr>
          <w:rFonts w:hint="eastAsia"/>
        </w:rPr>
        <w:t>实</w:t>
      </w:r>
      <w:bookmarkStart w:id="21" w:name="StandardName"/>
      <w:r>
        <w:rPr>
          <w:rFonts w:hint="eastAsia"/>
        </w:rPr>
        <w:t>验羊瘤胃瘘管手术操作技术规程</w:t>
      </w:r>
      <w:bookmarkEnd w:id="21"/>
    </w:p>
    <w:p>
      <w:pPr>
        <w:pStyle w:val="44"/>
        <w:spacing w:before="312" w:after="312"/>
      </w:pPr>
      <w:r>
        <w:rPr>
          <w:rFonts w:hint="eastAsia"/>
        </w:rPr>
        <w:t>范围</w:t>
      </w:r>
    </w:p>
    <w:p>
      <w:pPr>
        <w:pStyle w:val="23"/>
      </w:pPr>
      <w:r>
        <w:rPr>
          <w:rFonts w:hint="eastAsia"/>
        </w:rPr>
        <w:t>本标准规定了实验羊瘤胃瘘管手术操作技术规范。</w:t>
      </w:r>
    </w:p>
    <w:p>
      <w:pPr>
        <w:pStyle w:val="23"/>
      </w:pPr>
      <w:r>
        <w:rPr>
          <w:rFonts w:hint="eastAsia"/>
        </w:rPr>
        <w:t>本标准适用于绵羊、山羊等实验羊。</w:t>
      </w:r>
    </w:p>
    <w:p>
      <w:pPr>
        <w:pStyle w:val="44"/>
        <w:spacing w:before="312" w:after="312"/>
      </w:pPr>
      <w:r>
        <w:rPr>
          <w:rFonts w:hint="eastAsia"/>
        </w:rPr>
        <w:t>规范性引用文件</w:t>
      </w:r>
    </w:p>
    <w:p>
      <w:pPr>
        <w:pStyle w:val="23"/>
      </w:pPr>
      <w:r>
        <w:rPr>
          <w:rFonts w:hint="eastAsia"/>
        </w:rPr>
        <w:t>下列文件对于本文件的应用是必不可少的。凡是注日期的引用文件，仅所注日期的版本适用于本文件。凡是不注日期的引用文件，其最新版本（包括所有的修改单）适用于本文件。</w:t>
      </w:r>
    </w:p>
    <w:p>
      <w:pPr>
        <w:pStyle w:val="23"/>
      </w:pPr>
      <w:r>
        <w:rPr>
          <w:rFonts w:hint="eastAsia"/>
        </w:rPr>
        <w:t>GB/T 14925 实验动物 环境及设施</w:t>
      </w:r>
    </w:p>
    <w:p>
      <w:pPr>
        <w:pStyle w:val="44"/>
        <w:spacing w:before="312" w:after="312"/>
      </w:pPr>
      <w:r>
        <w:rPr>
          <w:rFonts w:hint="eastAsia"/>
        </w:rPr>
        <w:t>药品与器械</w:t>
      </w:r>
    </w:p>
    <w:p>
      <w:pPr>
        <w:pStyle w:val="44"/>
        <w:numPr>
          <w:ilvl w:val="0"/>
          <w:numId w:val="0"/>
        </w:numPr>
        <w:spacing w:before="312" w:after="312"/>
        <w:rPr>
          <w:rFonts w:ascii="宋体" w:eastAsia="宋体"/>
        </w:rPr>
      </w:pPr>
      <w:r>
        <w:rPr>
          <w:rFonts w:hint="eastAsia" w:ascii="宋体" w:eastAsia="宋体"/>
        </w:rPr>
        <w:t xml:space="preserve">    见附录A。</w:t>
      </w:r>
    </w:p>
    <w:p>
      <w:pPr>
        <w:pStyle w:val="44"/>
        <w:spacing w:before="312" w:after="312"/>
      </w:pPr>
      <w:r>
        <w:rPr>
          <w:rFonts w:hint="eastAsia"/>
        </w:rPr>
        <w:t>术前准备</w:t>
      </w:r>
    </w:p>
    <w:p>
      <w:pPr>
        <w:pStyle w:val="41"/>
        <w:spacing w:before="156" w:after="156"/>
      </w:pPr>
      <w:r>
        <w:rPr>
          <w:rFonts w:hint="eastAsia"/>
        </w:rPr>
        <w:t>羊只准备</w:t>
      </w:r>
    </w:p>
    <w:p>
      <w:pPr>
        <w:pStyle w:val="23"/>
      </w:pPr>
      <w:r>
        <w:rPr>
          <w:rFonts w:hint="eastAsia"/>
        </w:rPr>
        <w:t>手术羊的饲养管理执行GB/T 14925的规定，术前1</w:t>
      </w:r>
      <w:bookmarkStart w:id="22" w:name="_GoBack"/>
      <w:bookmarkEnd w:id="22"/>
      <w:r>
        <w:rPr>
          <w:rFonts w:hint="eastAsia"/>
        </w:rPr>
        <w:t>～2周将羊只放入单独羊笼饲养以适应环境，手术前禁食12 h以上。</w:t>
      </w:r>
    </w:p>
    <w:p>
      <w:pPr>
        <w:pStyle w:val="41"/>
        <w:spacing w:before="156" w:after="156"/>
      </w:pPr>
      <w:r>
        <w:rPr>
          <w:rFonts w:hint="eastAsia"/>
        </w:rPr>
        <w:t>手术室准备</w:t>
      </w:r>
    </w:p>
    <w:p>
      <w:pPr>
        <w:pStyle w:val="44"/>
        <w:numPr>
          <w:ilvl w:val="0"/>
          <w:numId w:val="0"/>
        </w:numPr>
        <w:spacing w:before="312" w:after="312"/>
        <w:rPr>
          <w:rFonts w:ascii="宋体" w:eastAsia="宋体"/>
        </w:rPr>
      </w:pPr>
      <w:r>
        <w:rPr>
          <w:rFonts w:hint="eastAsia" w:ascii="宋体" w:eastAsia="宋体"/>
        </w:rPr>
        <w:t xml:space="preserve">    手术前用2%～3%来苏水喷洒手术室地面，擦拭手术室台面。</w:t>
      </w:r>
    </w:p>
    <w:p>
      <w:pPr>
        <w:pStyle w:val="41"/>
        <w:spacing w:before="156" w:after="156"/>
      </w:pPr>
      <w:r>
        <w:rPr>
          <w:rFonts w:hint="eastAsia"/>
        </w:rPr>
        <w:t>器械消毒</w:t>
      </w:r>
    </w:p>
    <w:p>
      <w:pPr>
        <w:pStyle w:val="62"/>
      </w:pPr>
      <w:r>
        <w:rPr>
          <w:rFonts w:hint="eastAsia"/>
        </w:rPr>
        <w:t>将纱布剪成手帕样，对折，制作50个；将手术钳、手术剪、手术镊洗净，纱布包好后高压蒸汽消毒30 min，以备手术使用。</w:t>
      </w:r>
    </w:p>
    <w:p>
      <w:pPr>
        <w:pStyle w:val="62"/>
      </w:pPr>
      <w:r>
        <w:rPr>
          <w:rFonts w:hint="eastAsia"/>
        </w:rPr>
        <w:t>将搪瓷大方盘洗净后，加入适量酒精，点燃灼烧消毒。1个放置高压灭菌的器械，1个加入新洁尔灭，用于手术刀片、缝合线等器械的消毒存放。</w:t>
      </w:r>
    </w:p>
    <w:p>
      <w:pPr>
        <w:pStyle w:val="62"/>
      </w:pPr>
      <w:r>
        <w:rPr>
          <w:rFonts w:hint="eastAsia"/>
        </w:rPr>
        <w:t>用刷子把瘘管刷洗干净，浸泡于新洁尔灭溶液中。瘘管见附录B。</w:t>
      </w:r>
    </w:p>
    <w:p>
      <w:pPr>
        <w:pStyle w:val="44"/>
        <w:spacing w:before="312" w:after="312"/>
      </w:pPr>
      <w:r>
        <w:rPr>
          <w:rFonts w:hint="eastAsia"/>
        </w:rPr>
        <w:t>瘘管安装</w:t>
      </w:r>
    </w:p>
    <w:p>
      <w:pPr>
        <w:pStyle w:val="41"/>
        <w:spacing w:before="156" w:after="156"/>
      </w:pPr>
      <w:r>
        <w:rPr>
          <w:rFonts w:hint="eastAsia"/>
        </w:rPr>
        <w:t>羊只保定、麻醉</w:t>
      </w:r>
    </w:p>
    <w:p>
      <w:pPr>
        <w:pStyle w:val="23"/>
      </w:pPr>
      <w:r>
        <w:rPr>
          <w:rFonts w:hint="eastAsia"/>
        </w:rPr>
        <w:t>右侧卧保定后，按0.01 mL/kg体重～0.02 mL/kg体重肌肉注射盐酸二甲苯胺噻嗪溶液，至羊只进入深麻醉状态，手术过程中随时观察羊只反应，若有疼痛反应，则追加麻醉剂量0.2 mL～0.3 mL。</w:t>
      </w:r>
    </w:p>
    <w:p>
      <w:pPr>
        <w:pStyle w:val="41"/>
        <w:spacing w:before="156" w:after="156"/>
      </w:pPr>
      <w:r>
        <w:rPr>
          <w:rFonts w:hint="eastAsia"/>
        </w:rPr>
        <w:t>剃毛消毒</w:t>
      </w:r>
    </w:p>
    <w:p>
      <w:pPr>
        <w:pStyle w:val="23"/>
      </w:pPr>
      <w:r>
        <w:rPr>
          <w:rFonts w:hint="eastAsia"/>
        </w:rPr>
        <w:t>以羊只髋结节到最后肋骨水平线中央点选择术部，向下垂直7 cm～10 cm为皮肤切口处。瘘管安装部位见附录B。在切口处周围10 cm</w:t>
      </w:r>
      <w:r>
        <w:rPr>
          <w:rFonts w:hint="eastAsia"/>
          <w:vertAlign w:val="superscript"/>
        </w:rPr>
        <w:t>2</w:t>
      </w:r>
      <w:r>
        <w:rPr>
          <w:rFonts w:hint="eastAsia"/>
        </w:rPr>
        <w:t>～15 cm</w:t>
      </w:r>
      <w:r>
        <w:rPr>
          <w:rFonts w:hint="eastAsia"/>
          <w:vertAlign w:val="superscript"/>
        </w:rPr>
        <w:t>2</w:t>
      </w:r>
      <w:r>
        <w:rPr>
          <w:rFonts w:hint="eastAsia"/>
        </w:rPr>
        <w:t>范围内，用剪毛剪向逆毛方向剪毛，然后肥皂打湿，用手术刀或剃须刀将毛刮净，湿布抹净。用碘伏以手术部位为中心向四周消毒，涂碘伏3 min后用酒精棉脱碘，手术部位覆盖创巾，并用创布钳固定。</w:t>
      </w:r>
    </w:p>
    <w:p>
      <w:pPr>
        <w:pStyle w:val="41"/>
        <w:spacing w:before="156" w:after="156"/>
      </w:pPr>
      <w:r>
        <w:rPr>
          <w:rFonts w:hint="eastAsia"/>
        </w:rPr>
        <w:t>切割创口</w:t>
      </w:r>
    </w:p>
    <w:p>
      <w:pPr>
        <w:pStyle w:val="23"/>
      </w:pPr>
      <w:r>
        <w:rPr>
          <w:rFonts w:hint="eastAsia"/>
        </w:rPr>
        <w:t>在手术部位垂直进刀，再向下方倾斜与皮肤呈45 °运刀，一次性锐性切开5 cm～7 cm左右直线创口（手术过程中注意止血，随时用消毒纱布将出血拭去，避开神经和血管），分离皮下组织，显露出腹外斜肌。</w:t>
      </w:r>
    </w:p>
    <w:p>
      <w:pPr>
        <w:pStyle w:val="23"/>
      </w:pPr>
      <w:r>
        <w:rPr>
          <w:rFonts w:hint="eastAsia"/>
        </w:rPr>
        <w:t>用钝器（刀柄或止血钳）或用手指顺肌肉纹的方向，先分离一个小口，然后用左右手的食指与中指对腹外斜肌全层一次钝性分离。以同样方式分离由后上方向前下方行走的腹内斜肌。扩开腹内斜肌，显露腹横肌。钝性分离腹横肌，显露腹膜。</w:t>
      </w:r>
    </w:p>
    <w:p>
      <w:pPr>
        <w:pStyle w:val="23"/>
      </w:pPr>
      <w:r>
        <w:rPr>
          <w:rFonts w:hint="eastAsia"/>
        </w:rPr>
        <w:t>确认腹膜后，用镊子或止血钳将腹膜夹起，用刀或剪子作一小口，伸入左食指与中指保护瘤胃，右手持钝头剪刀剪开腹膜。用小号止血钳分别夹起创口起止两端的腹膜（防滑入腹腔造成缝合困难）。拉开皮肤肌肉，暴露出部分瘤胃。</w:t>
      </w:r>
    </w:p>
    <w:p>
      <w:pPr>
        <w:pStyle w:val="41"/>
        <w:spacing w:before="156" w:after="156"/>
      </w:pPr>
      <w:r>
        <w:rPr>
          <w:rFonts w:hint="eastAsia"/>
        </w:rPr>
        <w:t>安装瘘管</w:t>
      </w:r>
    </w:p>
    <w:p>
      <w:pPr>
        <w:pStyle w:val="62"/>
      </w:pPr>
      <w:r>
        <w:rPr>
          <w:rFonts w:hint="eastAsia"/>
        </w:rPr>
        <w:t>拉出部分瘤胃，灭菌消毒后的纱布于38 ℃生理盐水中浸泡，之后垫于暴露的瘤胃下方。</w:t>
      </w:r>
    </w:p>
    <w:p>
      <w:pPr>
        <w:pStyle w:val="62"/>
      </w:pPr>
      <w:r>
        <w:rPr>
          <w:rFonts w:hint="eastAsia"/>
        </w:rPr>
        <w:t>在暴露的瘤胃上选择血管较少的部位用7号缝合线做一直径比瘘管管体稍小的荷包，荷包用内外两道线缝合，再用手术刀在荷包中心切个小口，用钝头剪刀纵向剪开。两侧创口内翻用组织钳夹紧，提起组织钳，以防内容物流出。</w:t>
      </w:r>
    </w:p>
    <w:p>
      <w:pPr>
        <w:pStyle w:val="62"/>
      </w:pPr>
      <w:r>
        <w:rPr>
          <w:rFonts w:hint="eastAsia"/>
        </w:rPr>
        <w:t>将底盘折叠好的瘘管经过切口将其基部送入瘤胃内，用手指将折叠部分推展，并检查其底盘是否完全在瘤胃内舒展开；瘘管腔内塞入消毒脱脂棉花，防止瘤胃液流出。拉紧内线圈，但不要过紧，同时用止血钳将瘤胃壁黏膜层翻向内侧，最后缚紧荷包内外缝合线并打结。</w:t>
      </w:r>
    </w:p>
    <w:p>
      <w:pPr>
        <w:pStyle w:val="62"/>
      </w:pPr>
      <w:r>
        <w:rPr>
          <w:rFonts w:hint="eastAsia"/>
        </w:rPr>
        <w:t>用38 ℃生理盐水冲洗瘘管，检查是否有瘤胃液渗漏。检查无误后将瘤胃还原腹腔内。</w:t>
      </w:r>
    </w:p>
    <w:p>
      <w:pPr>
        <w:pStyle w:val="41"/>
        <w:spacing w:before="156" w:after="156"/>
      </w:pPr>
      <w:r>
        <w:rPr>
          <w:rFonts w:hint="eastAsia"/>
        </w:rPr>
        <w:t>创口缝合</w:t>
      </w:r>
    </w:p>
    <w:p>
      <w:pPr>
        <w:pStyle w:val="23"/>
      </w:pPr>
      <w:r>
        <w:rPr>
          <w:rFonts w:hint="eastAsia"/>
        </w:rPr>
        <w:t>腹膜、肌肉层分别用7号缝合线连续缝合，注意每针都需要拉紧缝线，对合创缘，针距相等，不宜过紧。皮肤层用10号缝合线十字缝合法缝合，一针一结。缝合时，先在瘘管上部缝合1～2针，然后再在下部缝合，直到完全使瘘管固定为止。创口处涂抹碘酊消毒。</w:t>
      </w:r>
    </w:p>
    <w:p>
      <w:pPr>
        <w:pStyle w:val="41"/>
        <w:spacing w:before="156" w:after="156"/>
      </w:pPr>
      <w:r>
        <w:rPr>
          <w:rFonts w:hint="eastAsia"/>
        </w:rPr>
        <w:t>瘘管固定</w:t>
      </w:r>
    </w:p>
    <w:p>
      <w:pPr>
        <w:pStyle w:val="23"/>
      </w:pPr>
      <w:r>
        <w:rPr>
          <w:rFonts w:hint="eastAsia"/>
        </w:rPr>
        <w:t>将带孔的有机玻璃垫片安装在瘘管管体上，并使其紧贴皮肤以固定瘘管，胶塞塞住瘘管管腔，并在垫片下缠绕碘伏浸泡过的纱布。</w:t>
      </w:r>
    </w:p>
    <w:p>
      <w:pPr>
        <w:pStyle w:val="44"/>
        <w:spacing w:before="312" w:after="312"/>
      </w:pPr>
      <w:r>
        <w:rPr>
          <w:rFonts w:hint="eastAsia"/>
        </w:rPr>
        <w:t>术后解麻</w:t>
      </w:r>
    </w:p>
    <w:p>
      <w:pPr>
        <w:pStyle w:val="23"/>
      </w:pPr>
      <w:r>
        <w:rPr>
          <w:rFonts w:hint="eastAsia"/>
        </w:rPr>
        <w:t>瘘管安装完毕后，按3 mg/kg体重～5 mg/kg体重肌肉注射头孢噻呋钠，按0.01 mL/kg体重～0.02 mL/kg体重肌肉注射盐酸苯噁唑，待羊苏醒后将其放回羊舍。</w:t>
      </w:r>
    </w:p>
    <w:p>
      <w:pPr>
        <w:pStyle w:val="44"/>
        <w:spacing w:before="312" w:after="312"/>
      </w:pPr>
      <w:r>
        <w:rPr>
          <w:rFonts w:hint="eastAsia"/>
        </w:rPr>
        <w:t>术后护理</w:t>
      </w:r>
    </w:p>
    <w:p>
      <w:pPr>
        <w:pStyle w:val="23"/>
      </w:pPr>
      <w:r>
        <w:rPr>
          <w:rFonts w:hint="eastAsia"/>
        </w:rPr>
        <w:t>手术后羊只要单独饲养管理，防止切口与墙壁或地面接触与摩擦。术后6 h～8 h内禁食禁水。禁食结束后，饲喂优质干草。待施术羊干草采食量完全恢复，再逐步给予精料。术后一周内连续每日肌肉注射头孢噻呋钠，每天监测体温变化。每日更换垫片下缠入的纱布，1周后除去，通常不需拆线。2～3个月后，施术羊基本完全恢复，可用于试验。</w:t>
      </w:r>
    </w:p>
    <w:p>
      <w:pPr>
        <w:pStyle w:val="97"/>
      </w:pPr>
    </w:p>
    <w:p>
      <w:pPr>
        <w:pStyle w:val="85"/>
      </w:pPr>
    </w:p>
    <w:p>
      <w:pPr>
        <w:pStyle w:val="83"/>
      </w:pPr>
      <w:r>
        <w:br w:type="textWrapping"/>
      </w:r>
      <w:r>
        <w:rPr>
          <w:rFonts w:hint="eastAsia"/>
        </w:rPr>
        <w:t>（资料性附录）</w:t>
      </w:r>
      <w:r>
        <w:br w:type="textWrapping"/>
      </w:r>
      <w:r>
        <w:rPr>
          <w:rFonts w:hint="eastAsia"/>
        </w:rPr>
        <w:t>药品与器械</w:t>
      </w:r>
    </w:p>
    <w:p>
      <w:pPr>
        <w:pStyle w:val="86"/>
        <w:spacing w:before="156" w:after="156"/>
      </w:pPr>
      <w:r>
        <w:rPr>
          <w:rFonts w:hint="eastAsia"/>
        </w:rPr>
        <w:t>药品</w:t>
      </w:r>
    </w:p>
    <w:tbl>
      <w:tblPr>
        <w:tblStyle w:val="38"/>
        <w:tblW w:w="9570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12"/>
        <w:gridCol w:w="1524"/>
        <w:gridCol w:w="1013"/>
        <w:gridCol w:w="1851"/>
        <w:gridCol w:w="1975"/>
        <w:gridCol w:w="189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12" w:type="dxa"/>
            <w:vAlign w:val="center"/>
          </w:tcPr>
          <w:p>
            <w:pPr>
              <w:pStyle w:val="23"/>
              <w:ind w:firstLine="0" w:firstLineChars="0"/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名称</w:t>
            </w:r>
          </w:p>
        </w:tc>
        <w:tc>
          <w:tcPr>
            <w:tcW w:w="1524" w:type="dxa"/>
            <w:vAlign w:val="center"/>
          </w:tcPr>
          <w:p>
            <w:pPr>
              <w:pStyle w:val="23"/>
              <w:ind w:firstLine="0" w:firstLineChars="0"/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规格</w:t>
            </w:r>
          </w:p>
        </w:tc>
        <w:tc>
          <w:tcPr>
            <w:tcW w:w="1013" w:type="dxa"/>
            <w:vAlign w:val="center"/>
          </w:tcPr>
          <w:p>
            <w:pPr>
              <w:pStyle w:val="23"/>
              <w:ind w:firstLine="0" w:firstLineChars="0"/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数量</w:t>
            </w:r>
          </w:p>
        </w:tc>
        <w:tc>
          <w:tcPr>
            <w:tcW w:w="1851" w:type="dxa"/>
            <w:vAlign w:val="center"/>
          </w:tcPr>
          <w:p>
            <w:pPr>
              <w:pStyle w:val="23"/>
              <w:ind w:firstLine="0" w:firstLineChars="0"/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用法</w:t>
            </w:r>
          </w:p>
        </w:tc>
        <w:tc>
          <w:tcPr>
            <w:tcW w:w="1975" w:type="dxa"/>
            <w:vAlign w:val="center"/>
          </w:tcPr>
          <w:p>
            <w:pPr>
              <w:pStyle w:val="23"/>
              <w:ind w:firstLine="0" w:firstLineChars="0"/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用量</w:t>
            </w:r>
          </w:p>
        </w:tc>
        <w:tc>
          <w:tcPr>
            <w:tcW w:w="1895" w:type="dxa"/>
            <w:vAlign w:val="center"/>
          </w:tcPr>
          <w:p>
            <w:pPr>
              <w:pStyle w:val="23"/>
              <w:ind w:firstLine="0" w:firstLineChars="0"/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用途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12" w:type="dxa"/>
            <w:vAlign w:val="center"/>
          </w:tcPr>
          <w:p>
            <w:pPr>
              <w:pStyle w:val="23"/>
              <w:ind w:firstLine="0" w:firstLineChars="0"/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盐酸二甲苯胺噻嗪</w:t>
            </w:r>
          </w:p>
        </w:tc>
        <w:tc>
          <w:tcPr>
            <w:tcW w:w="1524" w:type="dxa"/>
            <w:vAlign w:val="center"/>
          </w:tcPr>
          <w:p>
            <w:pPr>
              <w:pStyle w:val="23"/>
              <w:ind w:firstLine="0" w:firstLineChars="0"/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2 mL/只（100 mg/mL）</w:t>
            </w:r>
          </w:p>
        </w:tc>
        <w:tc>
          <w:tcPr>
            <w:tcW w:w="1013" w:type="dxa"/>
            <w:vAlign w:val="center"/>
          </w:tcPr>
          <w:p>
            <w:pPr>
              <w:pStyle w:val="23"/>
              <w:ind w:firstLine="0" w:firstLineChars="0"/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1瓶</w:t>
            </w:r>
          </w:p>
        </w:tc>
        <w:tc>
          <w:tcPr>
            <w:tcW w:w="1851" w:type="dxa"/>
            <w:vAlign w:val="center"/>
          </w:tcPr>
          <w:p>
            <w:pPr>
              <w:pStyle w:val="23"/>
              <w:ind w:firstLine="0" w:firstLineChars="0"/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肌肉注射</w:t>
            </w:r>
          </w:p>
        </w:tc>
        <w:tc>
          <w:tcPr>
            <w:tcW w:w="1975" w:type="dxa"/>
            <w:vAlign w:val="center"/>
          </w:tcPr>
          <w:p>
            <w:pPr>
              <w:pStyle w:val="23"/>
              <w:ind w:firstLine="0" w:firstLineChars="0"/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0.01 mL/kg体重～0.02 mL/kg体重</w:t>
            </w:r>
          </w:p>
        </w:tc>
        <w:tc>
          <w:tcPr>
            <w:tcW w:w="1895" w:type="dxa"/>
            <w:vAlign w:val="center"/>
          </w:tcPr>
          <w:p>
            <w:pPr>
              <w:pStyle w:val="23"/>
              <w:ind w:firstLine="0" w:firstLineChars="0"/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羊只的麻醉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12" w:type="dxa"/>
            <w:vAlign w:val="center"/>
          </w:tcPr>
          <w:p>
            <w:pPr>
              <w:pStyle w:val="23"/>
              <w:ind w:firstLine="0" w:firstLineChars="0"/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盐酸苯噁唑</w:t>
            </w:r>
          </w:p>
        </w:tc>
        <w:tc>
          <w:tcPr>
            <w:tcW w:w="1524" w:type="dxa"/>
            <w:vAlign w:val="center"/>
          </w:tcPr>
          <w:p>
            <w:pPr>
              <w:pStyle w:val="23"/>
              <w:ind w:firstLine="0" w:firstLineChars="0"/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2 mL/只（3 mg/mL）</w:t>
            </w:r>
          </w:p>
        </w:tc>
        <w:tc>
          <w:tcPr>
            <w:tcW w:w="1013" w:type="dxa"/>
            <w:vAlign w:val="center"/>
          </w:tcPr>
          <w:p>
            <w:pPr>
              <w:pStyle w:val="23"/>
              <w:ind w:firstLine="0" w:firstLineChars="0"/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1瓶</w:t>
            </w:r>
          </w:p>
        </w:tc>
        <w:tc>
          <w:tcPr>
            <w:tcW w:w="1851" w:type="dxa"/>
            <w:vAlign w:val="center"/>
          </w:tcPr>
          <w:p>
            <w:pPr>
              <w:pStyle w:val="23"/>
              <w:ind w:firstLine="0" w:firstLineChars="0"/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肌肉注射</w:t>
            </w:r>
          </w:p>
        </w:tc>
        <w:tc>
          <w:tcPr>
            <w:tcW w:w="1975" w:type="dxa"/>
            <w:vAlign w:val="center"/>
          </w:tcPr>
          <w:p>
            <w:pPr>
              <w:pStyle w:val="23"/>
              <w:ind w:firstLine="0" w:firstLineChars="0"/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0.01 mL/kg体重～0.02 mL/kg体重</w:t>
            </w:r>
          </w:p>
        </w:tc>
        <w:tc>
          <w:tcPr>
            <w:tcW w:w="1895" w:type="dxa"/>
            <w:vAlign w:val="center"/>
          </w:tcPr>
          <w:p>
            <w:pPr>
              <w:pStyle w:val="23"/>
              <w:ind w:firstLine="0" w:firstLineChars="0"/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羊只的催醒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12" w:type="dxa"/>
            <w:vAlign w:val="center"/>
          </w:tcPr>
          <w:p>
            <w:pPr>
              <w:pStyle w:val="23"/>
              <w:ind w:firstLine="0" w:firstLineChars="0"/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头孢噻呋钠</w:t>
            </w:r>
          </w:p>
        </w:tc>
        <w:tc>
          <w:tcPr>
            <w:tcW w:w="1524" w:type="dxa"/>
            <w:vAlign w:val="center"/>
          </w:tcPr>
          <w:p>
            <w:pPr>
              <w:pStyle w:val="23"/>
              <w:ind w:firstLine="0" w:firstLineChars="0"/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1 g/瓶</w:t>
            </w:r>
          </w:p>
        </w:tc>
        <w:tc>
          <w:tcPr>
            <w:tcW w:w="1013" w:type="dxa"/>
            <w:vAlign w:val="center"/>
          </w:tcPr>
          <w:p>
            <w:pPr>
              <w:pStyle w:val="23"/>
              <w:ind w:firstLine="0" w:firstLineChars="0"/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1瓶</w:t>
            </w:r>
          </w:p>
        </w:tc>
        <w:tc>
          <w:tcPr>
            <w:tcW w:w="1851" w:type="dxa"/>
            <w:vAlign w:val="center"/>
          </w:tcPr>
          <w:p>
            <w:pPr>
              <w:pStyle w:val="23"/>
              <w:ind w:firstLine="0" w:firstLineChars="0"/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肌肉注射</w:t>
            </w:r>
          </w:p>
        </w:tc>
        <w:tc>
          <w:tcPr>
            <w:tcW w:w="1975" w:type="dxa"/>
            <w:vAlign w:val="center"/>
          </w:tcPr>
          <w:p>
            <w:pPr>
              <w:pStyle w:val="23"/>
              <w:ind w:firstLine="0" w:firstLineChars="0"/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3 mg/kg体重～5 mg/kg体重</w:t>
            </w:r>
          </w:p>
        </w:tc>
        <w:tc>
          <w:tcPr>
            <w:tcW w:w="1895" w:type="dxa"/>
            <w:vAlign w:val="center"/>
          </w:tcPr>
          <w:p>
            <w:pPr>
              <w:pStyle w:val="23"/>
              <w:ind w:firstLine="0" w:firstLineChars="0"/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抗感染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12" w:type="dxa"/>
            <w:vAlign w:val="center"/>
          </w:tcPr>
          <w:p>
            <w:pPr>
              <w:pStyle w:val="23"/>
              <w:ind w:firstLine="0" w:firstLineChars="0"/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来苏水</w:t>
            </w:r>
          </w:p>
        </w:tc>
        <w:tc>
          <w:tcPr>
            <w:tcW w:w="1524" w:type="dxa"/>
            <w:vAlign w:val="center"/>
          </w:tcPr>
          <w:p>
            <w:pPr>
              <w:pStyle w:val="23"/>
              <w:ind w:firstLine="0" w:firstLineChars="0"/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 xml:space="preserve">500 </w:t>
            </w:r>
            <w:r>
              <w:rPr>
                <w:szCs w:val="18"/>
              </w:rPr>
              <w:t>mL/</w:t>
            </w:r>
            <w:r>
              <w:rPr>
                <w:rFonts w:hint="eastAsia"/>
                <w:szCs w:val="18"/>
              </w:rPr>
              <w:t>瓶</w:t>
            </w:r>
          </w:p>
        </w:tc>
        <w:tc>
          <w:tcPr>
            <w:tcW w:w="1013" w:type="dxa"/>
            <w:vAlign w:val="center"/>
          </w:tcPr>
          <w:p>
            <w:pPr>
              <w:pStyle w:val="23"/>
              <w:ind w:firstLine="0" w:firstLineChars="0"/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1瓶</w:t>
            </w:r>
          </w:p>
        </w:tc>
        <w:tc>
          <w:tcPr>
            <w:tcW w:w="1851" w:type="dxa"/>
            <w:vAlign w:val="center"/>
          </w:tcPr>
          <w:p>
            <w:pPr>
              <w:pStyle w:val="23"/>
              <w:ind w:firstLine="0" w:firstLineChars="0"/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浓度为2</w:t>
            </w:r>
            <w:ins w:id="1" w:author="s" w:date="2020-09-27T15:28:00Z">
              <w:r>
                <w:rPr>
                  <w:rFonts w:hint="eastAsia"/>
                  <w:szCs w:val="18"/>
                </w:rPr>
                <w:t xml:space="preserve"> </w:t>
              </w:r>
            </w:ins>
            <w:r>
              <w:rPr>
                <w:rFonts w:hint="eastAsia"/>
                <w:szCs w:val="18"/>
              </w:rPr>
              <w:t>%～3</w:t>
            </w:r>
            <w:ins w:id="2" w:author="s" w:date="2020-09-27T15:28:00Z">
              <w:r>
                <w:rPr>
                  <w:rFonts w:hint="eastAsia"/>
                  <w:szCs w:val="18"/>
                </w:rPr>
                <w:t xml:space="preserve"> </w:t>
              </w:r>
            </w:ins>
            <w:r>
              <w:rPr>
                <w:rFonts w:hint="eastAsia"/>
                <w:szCs w:val="18"/>
              </w:rPr>
              <w:t>%，喷洒室内、擦拭台面</w:t>
            </w:r>
          </w:p>
        </w:tc>
        <w:tc>
          <w:tcPr>
            <w:tcW w:w="1975" w:type="dxa"/>
            <w:vAlign w:val="center"/>
          </w:tcPr>
          <w:p>
            <w:pPr>
              <w:pStyle w:val="23"/>
              <w:ind w:firstLine="0" w:firstLineChars="0"/>
              <w:jc w:val="center"/>
              <w:rPr>
                <w:szCs w:val="18"/>
              </w:rPr>
            </w:pPr>
          </w:p>
        </w:tc>
        <w:tc>
          <w:tcPr>
            <w:tcW w:w="1895" w:type="dxa"/>
            <w:vAlign w:val="center"/>
          </w:tcPr>
          <w:p>
            <w:pPr>
              <w:pStyle w:val="23"/>
              <w:ind w:firstLine="0" w:firstLineChars="0"/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手术室消毒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12" w:type="dxa"/>
            <w:vAlign w:val="center"/>
          </w:tcPr>
          <w:p>
            <w:pPr>
              <w:pStyle w:val="23"/>
              <w:ind w:firstLine="0" w:firstLineChars="0"/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新洁尔灭</w:t>
            </w:r>
          </w:p>
        </w:tc>
        <w:tc>
          <w:tcPr>
            <w:tcW w:w="1524" w:type="dxa"/>
            <w:vAlign w:val="center"/>
          </w:tcPr>
          <w:p>
            <w:pPr>
              <w:pStyle w:val="23"/>
              <w:ind w:firstLine="0" w:firstLineChars="0"/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 xml:space="preserve">500 </w:t>
            </w:r>
            <w:r>
              <w:rPr>
                <w:szCs w:val="18"/>
              </w:rPr>
              <w:t>mL/</w:t>
            </w:r>
            <w:r>
              <w:rPr>
                <w:rFonts w:hint="eastAsia"/>
                <w:szCs w:val="18"/>
              </w:rPr>
              <w:t>瓶</w:t>
            </w:r>
          </w:p>
        </w:tc>
        <w:tc>
          <w:tcPr>
            <w:tcW w:w="1013" w:type="dxa"/>
            <w:vAlign w:val="center"/>
          </w:tcPr>
          <w:p>
            <w:pPr>
              <w:pStyle w:val="23"/>
              <w:ind w:firstLine="0" w:firstLineChars="0"/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2瓶</w:t>
            </w:r>
          </w:p>
        </w:tc>
        <w:tc>
          <w:tcPr>
            <w:tcW w:w="1851" w:type="dxa"/>
            <w:vAlign w:val="center"/>
          </w:tcPr>
          <w:p>
            <w:pPr>
              <w:pStyle w:val="23"/>
              <w:ind w:firstLine="0" w:firstLineChars="0"/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瘘管、器械浸泡于溶液中</w:t>
            </w:r>
          </w:p>
        </w:tc>
        <w:tc>
          <w:tcPr>
            <w:tcW w:w="1975" w:type="dxa"/>
            <w:vAlign w:val="center"/>
          </w:tcPr>
          <w:p>
            <w:pPr>
              <w:pStyle w:val="23"/>
              <w:ind w:firstLine="0" w:firstLineChars="0"/>
              <w:jc w:val="center"/>
              <w:rPr>
                <w:szCs w:val="18"/>
              </w:rPr>
            </w:pPr>
          </w:p>
        </w:tc>
        <w:tc>
          <w:tcPr>
            <w:tcW w:w="1895" w:type="dxa"/>
            <w:vAlign w:val="center"/>
          </w:tcPr>
          <w:p>
            <w:pPr>
              <w:pStyle w:val="23"/>
              <w:ind w:firstLine="0" w:firstLineChars="0"/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器械消毒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12" w:type="dxa"/>
            <w:vAlign w:val="center"/>
          </w:tcPr>
          <w:p>
            <w:pPr>
              <w:pStyle w:val="23"/>
              <w:ind w:firstLine="0" w:firstLineChars="0"/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碘伏</w:t>
            </w:r>
          </w:p>
        </w:tc>
        <w:tc>
          <w:tcPr>
            <w:tcW w:w="1524" w:type="dxa"/>
            <w:vAlign w:val="center"/>
          </w:tcPr>
          <w:p>
            <w:pPr>
              <w:pStyle w:val="23"/>
              <w:ind w:firstLine="0" w:firstLineChars="0"/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 xml:space="preserve">500 </w:t>
            </w:r>
            <w:r>
              <w:rPr>
                <w:szCs w:val="18"/>
              </w:rPr>
              <w:t>mL/</w:t>
            </w:r>
            <w:r>
              <w:rPr>
                <w:rFonts w:hint="eastAsia"/>
                <w:szCs w:val="18"/>
              </w:rPr>
              <w:t>瓶</w:t>
            </w:r>
          </w:p>
        </w:tc>
        <w:tc>
          <w:tcPr>
            <w:tcW w:w="1013" w:type="dxa"/>
            <w:vAlign w:val="center"/>
          </w:tcPr>
          <w:p>
            <w:pPr>
              <w:pStyle w:val="23"/>
              <w:ind w:firstLine="0" w:firstLineChars="0"/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1瓶</w:t>
            </w:r>
          </w:p>
        </w:tc>
        <w:tc>
          <w:tcPr>
            <w:tcW w:w="1851" w:type="dxa"/>
            <w:vAlign w:val="center"/>
          </w:tcPr>
          <w:p>
            <w:pPr>
              <w:pStyle w:val="23"/>
              <w:ind w:firstLine="0" w:firstLineChars="0"/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浓度为5</w:t>
            </w:r>
            <w:ins w:id="3" w:author="s" w:date="2020-09-27T15:28:00Z">
              <w:r>
                <w:rPr>
                  <w:rFonts w:hint="eastAsia"/>
                  <w:szCs w:val="18"/>
                </w:rPr>
                <w:t xml:space="preserve"> </w:t>
              </w:r>
            </w:ins>
            <w:r>
              <w:rPr>
                <w:rFonts w:hint="eastAsia"/>
                <w:szCs w:val="18"/>
              </w:rPr>
              <w:t>%，涂于手术部位</w:t>
            </w:r>
          </w:p>
        </w:tc>
        <w:tc>
          <w:tcPr>
            <w:tcW w:w="1975" w:type="dxa"/>
            <w:vAlign w:val="center"/>
          </w:tcPr>
          <w:p>
            <w:pPr>
              <w:pStyle w:val="23"/>
              <w:ind w:firstLine="0" w:firstLineChars="0"/>
              <w:jc w:val="center"/>
              <w:rPr>
                <w:szCs w:val="18"/>
              </w:rPr>
            </w:pPr>
          </w:p>
        </w:tc>
        <w:tc>
          <w:tcPr>
            <w:tcW w:w="1895" w:type="dxa"/>
            <w:vAlign w:val="center"/>
          </w:tcPr>
          <w:p>
            <w:pPr>
              <w:pStyle w:val="23"/>
              <w:ind w:firstLine="0" w:firstLineChars="0"/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手术部位的消毒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12" w:type="dxa"/>
            <w:vAlign w:val="center"/>
          </w:tcPr>
          <w:p>
            <w:pPr>
              <w:pStyle w:val="23"/>
              <w:ind w:firstLine="0" w:firstLineChars="0"/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酒精</w:t>
            </w:r>
          </w:p>
        </w:tc>
        <w:tc>
          <w:tcPr>
            <w:tcW w:w="1524" w:type="dxa"/>
            <w:vAlign w:val="center"/>
          </w:tcPr>
          <w:p>
            <w:pPr>
              <w:pStyle w:val="23"/>
              <w:ind w:firstLine="0" w:firstLineChars="0"/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 xml:space="preserve">500 </w:t>
            </w:r>
            <w:r>
              <w:rPr>
                <w:szCs w:val="18"/>
              </w:rPr>
              <w:t>mL/</w:t>
            </w:r>
            <w:r>
              <w:rPr>
                <w:rFonts w:hint="eastAsia"/>
                <w:szCs w:val="18"/>
              </w:rPr>
              <w:t>瓶</w:t>
            </w:r>
          </w:p>
        </w:tc>
        <w:tc>
          <w:tcPr>
            <w:tcW w:w="1013" w:type="dxa"/>
            <w:vAlign w:val="center"/>
          </w:tcPr>
          <w:p>
            <w:pPr>
              <w:pStyle w:val="23"/>
              <w:ind w:firstLine="0" w:firstLineChars="0"/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1瓶</w:t>
            </w:r>
          </w:p>
        </w:tc>
        <w:tc>
          <w:tcPr>
            <w:tcW w:w="1851" w:type="dxa"/>
            <w:vAlign w:val="center"/>
          </w:tcPr>
          <w:p>
            <w:pPr>
              <w:pStyle w:val="23"/>
              <w:ind w:firstLine="0" w:firstLineChars="0"/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浓度为75</w:t>
            </w:r>
            <w:ins w:id="4" w:author="s" w:date="2020-09-27T15:28:00Z">
              <w:r>
                <w:rPr>
                  <w:rFonts w:hint="eastAsia"/>
                  <w:szCs w:val="18"/>
                </w:rPr>
                <w:t xml:space="preserve"> </w:t>
              </w:r>
            </w:ins>
            <w:r>
              <w:rPr>
                <w:rFonts w:hint="eastAsia"/>
                <w:szCs w:val="18"/>
              </w:rPr>
              <w:t>%，涂于手术部位</w:t>
            </w:r>
          </w:p>
        </w:tc>
        <w:tc>
          <w:tcPr>
            <w:tcW w:w="1975" w:type="dxa"/>
            <w:vAlign w:val="center"/>
          </w:tcPr>
          <w:p>
            <w:pPr>
              <w:pStyle w:val="23"/>
              <w:ind w:firstLine="0" w:firstLineChars="0"/>
              <w:jc w:val="center"/>
              <w:rPr>
                <w:szCs w:val="18"/>
              </w:rPr>
            </w:pPr>
          </w:p>
        </w:tc>
        <w:tc>
          <w:tcPr>
            <w:tcW w:w="1895" w:type="dxa"/>
            <w:vAlign w:val="center"/>
          </w:tcPr>
          <w:p>
            <w:pPr>
              <w:pStyle w:val="23"/>
              <w:ind w:firstLine="0" w:firstLineChars="0"/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手和手术部位的消毒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12" w:type="dxa"/>
            <w:vAlign w:val="center"/>
          </w:tcPr>
          <w:p>
            <w:pPr>
              <w:pStyle w:val="23"/>
              <w:ind w:firstLine="0" w:firstLineChars="0"/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生理盐水</w:t>
            </w:r>
          </w:p>
        </w:tc>
        <w:tc>
          <w:tcPr>
            <w:tcW w:w="1524" w:type="dxa"/>
            <w:vAlign w:val="center"/>
          </w:tcPr>
          <w:p>
            <w:pPr>
              <w:pStyle w:val="23"/>
              <w:ind w:firstLine="0" w:firstLineChars="0"/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500 mL/瓶</w:t>
            </w:r>
          </w:p>
        </w:tc>
        <w:tc>
          <w:tcPr>
            <w:tcW w:w="1013" w:type="dxa"/>
            <w:vAlign w:val="center"/>
          </w:tcPr>
          <w:p>
            <w:pPr>
              <w:pStyle w:val="23"/>
              <w:ind w:firstLine="0" w:firstLineChars="0"/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10瓶</w:t>
            </w:r>
          </w:p>
        </w:tc>
        <w:tc>
          <w:tcPr>
            <w:tcW w:w="1851" w:type="dxa"/>
            <w:vAlign w:val="center"/>
          </w:tcPr>
          <w:p>
            <w:pPr>
              <w:pStyle w:val="23"/>
              <w:ind w:firstLine="0" w:firstLineChars="0"/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恒温水浴锅加热到38 ℃</w:t>
            </w:r>
          </w:p>
        </w:tc>
        <w:tc>
          <w:tcPr>
            <w:tcW w:w="1975" w:type="dxa"/>
            <w:vAlign w:val="center"/>
          </w:tcPr>
          <w:p>
            <w:pPr>
              <w:pStyle w:val="23"/>
              <w:ind w:firstLine="0" w:firstLineChars="0"/>
              <w:jc w:val="center"/>
              <w:rPr>
                <w:szCs w:val="18"/>
              </w:rPr>
            </w:pPr>
          </w:p>
        </w:tc>
        <w:tc>
          <w:tcPr>
            <w:tcW w:w="1895" w:type="dxa"/>
            <w:vAlign w:val="center"/>
          </w:tcPr>
          <w:p>
            <w:pPr>
              <w:pStyle w:val="23"/>
              <w:ind w:firstLine="0" w:firstLineChars="0"/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手术中的冲洗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12" w:type="dxa"/>
            <w:vAlign w:val="center"/>
          </w:tcPr>
          <w:p>
            <w:pPr>
              <w:pStyle w:val="23"/>
              <w:ind w:firstLine="0" w:firstLineChars="0"/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肥皂</w:t>
            </w:r>
          </w:p>
        </w:tc>
        <w:tc>
          <w:tcPr>
            <w:tcW w:w="1524" w:type="dxa"/>
            <w:vAlign w:val="center"/>
          </w:tcPr>
          <w:p>
            <w:pPr>
              <w:pStyle w:val="23"/>
              <w:ind w:firstLine="0" w:firstLineChars="0"/>
              <w:jc w:val="center"/>
              <w:rPr>
                <w:szCs w:val="18"/>
              </w:rPr>
            </w:pPr>
          </w:p>
        </w:tc>
        <w:tc>
          <w:tcPr>
            <w:tcW w:w="1013" w:type="dxa"/>
            <w:vAlign w:val="center"/>
          </w:tcPr>
          <w:p>
            <w:pPr>
              <w:pStyle w:val="23"/>
              <w:ind w:firstLine="0" w:firstLineChars="0"/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1块</w:t>
            </w:r>
          </w:p>
        </w:tc>
        <w:tc>
          <w:tcPr>
            <w:tcW w:w="1851" w:type="dxa"/>
            <w:vAlign w:val="center"/>
          </w:tcPr>
          <w:p>
            <w:pPr>
              <w:pStyle w:val="23"/>
              <w:ind w:firstLine="0" w:firstLineChars="0"/>
              <w:jc w:val="center"/>
              <w:rPr>
                <w:szCs w:val="18"/>
              </w:rPr>
            </w:pPr>
          </w:p>
        </w:tc>
        <w:tc>
          <w:tcPr>
            <w:tcW w:w="1975" w:type="dxa"/>
            <w:vAlign w:val="center"/>
          </w:tcPr>
          <w:p>
            <w:pPr>
              <w:pStyle w:val="23"/>
              <w:ind w:firstLine="0" w:firstLineChars="0"/>
              <w:jc w:val="center"/>
              <w:rPr>
                <w:szCs w:val="18"/>
              </w:rPr>
            </w:pPr>
          </w:p>
        </w:tc>
        <w:tc>
          <w:tcPr>
            <w:tcW w:w="1895" w:type="dxa"/>
            <w:vAlign w:val="center"/>
          </w:tcPr>
          <w:p>
            <w:pPr>
              <w:pStyle w:val="23"/>
              <w:ind w:firstLine="0" w:firstLineChars="0"/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羊表皮的清洗</w:t>
            </w:r>
          </w:p>
        </w:tc>
      </w:tr>
    </w:tbl>
    <w:p>
      <w:pPr>
        <w:pStyle w:val="86"/>
        <w:spacing w:before="156" w:after="156"/>
      </w:pPr>
      <w:r>
        <w:rPr>
          <w:rFonts w:hint="eastAsia"/>
        </w:rPr>
        <w:t>器械</w:t>
      </w:r>
    </w:p>
    <w:tbl>
      <w:tblPr>
        <w:tblStyle w:val="38"/>
        <w:tblW w:w="9570" w:type="dxa"/>
        <w:jc w:val="center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69"/>
        <w:gridCol w:w="1135"/>
        <w:gridCol w:w="506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69" w:type="dxa"/>
            <w:vAlign w:val="center"/>
          </w:tcPr>
          <w:p>
            <w:pPr>
              <w:pStyle w:val="23"/>
              <w:ind w:firstLine="0" w:firstLineChars="0"/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名称</w:t>
            </w:r>
          </w:p>
        </w:tc>
        <w:tc>
          <w:tcPr>
            <w:tcW w:w="1135" w:type="dxa"/>
            <w:vAlign w:val="center"/>
          </w:tcPr>
          <w:p>
            <w:pPr>
              <w:pStyle w:val="23"/>
              <w:ind w:firstLine="0" w:firstLineChars="0"/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数量</w:t>
            </w:r>
          </w:p>
        </w:tc>
        <w:tc>
          <w:tcPr>
            <w:tcW w:w="5066" w:type="dxa"/>
            <w:vAlign w:val="center"/>
          </w:tcPr>
          <w:p>
            <w:pPr>
              <w:pStyle w:val="23"/>
              <w:ind w:firstLine="0" w:firstLineChars="0"/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用途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69" w:type="dxa"/>
            <w:vAlign w:val="center"/>
          </w:tcPr>
          <w:p>
            <w:pPr>
              <w:pStyle w:val="23"/>
              <w:ind w:firstLine="0" w:firstLineChars="0"/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直头止血钳</w:t>
            </w:r>
          </w:p>
        </w:tc>
        <w:tc>
          <w:tcPr>
            <w:tcW w:w="1135" w:type="dxa"/>
            <w:vAlign w:val="center"/>
          </w:tcPr>
          <w:p>
            <w:pPr>
              <w:pStyle w:val="23"/>
              <w:ind w:firstLine="0" w:firstLineChars="0"/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5把</w:t>
            </w:r>
          </w:p>
        </w:tc>
        <w:tc>
          <w:tcPr>
            <w:tcW w:w="5066" w:type="dxa"/>
            <w:vAlign w:val="center"/>
          </w:tcPr>
          <w:p>
            <w:pPr>
              <w:pStyle w:val="23"/>
              <w:ind w:firstLine="0" w:firstLineChars="0"/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手术中止血和固定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69" w:type="dxa"/>
            <w:vAlign w:val="center"/>
          </w:tcPr>
          <w:p>
            <w:pPr>
              <w:pStyle w:val="23"/>
              <w:ind w:firstLine="0" w:firstLineChars="0"/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弯头止血钳</w:t>
            </w:r>
          </w:p>
        </w:tc>
        <w:tc>
          <w:tcPr>
            <w:tcW w:w="1135" w:type="dxa"/>
            <w:vAlign w:val="center"/>
          </w:tcPr>
          <w:p>
            <w:pPr>
              <w:pStyle w:val="23"/>
              <w:ind w:firstLine="0" w:firstLineChars="0"/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5把</w:t>
            </w:r>
          </w:p>
        </w:tc>
        <w:tc>
          <w:tcPr>
            <w:tcW w:w="5066" w:type="dxa"/>
            <w:vAlign w:val="center"/>
          </w:tcPr>
          <w:p>
            <w:pPr>
              <w:pStyle w:val="23"/>
              <w:ind w:firstLine="0" w:firstLineChars="0"/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手术中止血和固定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69" w:type="dxa"/>
            <w:vAlign w:val="center"/>
          </w:tcPr>
          <w:p>
            <w:pPr>
              <w:pStyle w:val="23"/>
              <w:ind w:firstLine="0" w:firstLineChars="0"/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持针钳</w:t>
            </w:r>
          </w:p>
        </w:tc>
        <w:tc>
          <w:tcPr>
            <w:tcW w:w="1135" w:type="dxa"/>
            <w:vAlign w:val="center"/>
          </w:tcPr>
          <w:p>
            <w:pPr>
              <w:pStyle w:val="23"/>
              <w:ind w:firstLine="0" w:firstLineChars="0"/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4把</w:t>
            </w:r>
          </w:p>
        </w:tc>
        <w:tc>
          <w:tcPr>
            <w:tcW w:w="5066" w:type="dxa"/>
            <w:vAlign w:val="center"/>
          </w:tcPr>
          <w:p>
            <w:pPr>
              <w:pStyle w:val="23"/>
              <w:ind w:firstLine="0" w:firstLineChars="0"/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夹持缝针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69" w:type="dxa"/>
            <w:vAlign w:val="center"/>
          </w:tcPr>
          <w:p>
            <w:pPr>
              <w:pStyle w:val="23"/>
              <w:ind w:firstLine="0" w:firstLineChars="0"/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手术弯剪</w:t>
            </w:r>
          </w:p>
        </w:tc>
        <w:tc>
          <w:tcPr>
            <w:tcW w:w="1135" w:type="dxa"/>
            <w:vAlign w:val="center"/>
          </w:tcPr>
          <w:p>
            <w:pPr>
              <w:pStyle w:val="23"/>
              <w:ind w:firstLine="0" w:firstLineChars="0"/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2把</w:t>
            </w:r>
          </w:p>
        </w:tc>
        <w:tc>
          <w:tcPr>
            <w:tcW w:w="5066" w:type="dxa"/>
            <w:vAlign w:val="center"/>
          </w:tcPr>
          <w:p>
            <w:pPr>
              <w:pStyle w:val="23"/>
              <w:ind w:firstLine="0" w:firstLineChars="0"/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剪毛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69" w:type="dxa"/>
            <w:vAlign w:val="center"/>
          </w:tcPr>
          <w:p>
            <w:pPr>
              <w:pStyle w:val="23"/>
              <w:ind w:firstLine="0" w:firstLineChars="0"/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手术直剪</w:t>
            </w:r>
          </w:p>
        </w:tc>
        <w:tc>
          <w:tcPr>
            <w:tcW w:w="1135" w:type="dxa"/>
            <w:vAlign w:val="center"/>
          </w:tcPr>
          <w:p>
            <w:pPr>
              <w:pStyle w:val="23"/>
              <w:ind w:firstLine="0" w:firstLineChars="0"/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2把</w:t>
            </w:r>
          </w:p>
        </w:tc>
        <w:tc>
          <w:tcPr>
            <w:tcW w:w="5066" w:type="dxa"/>
            <w:vAlign w:val="center"/>
          </w:tcPr>
          <w:p>
            <w:pPr>
              <w:pStyle w:val="23"/>
              <w:ind w:firstLine="0" w:firstLineChars="0"/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缝合线等的剪断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69" w:type="dxa"/>
            <w:vAlign w:val="center"/>
          </w:tcPr>
          <w:p>
            <w:pPr>
              <w:pStyle w:val="23"/>
              <w:ind w:firstLine="0" w:firstLineChars="0"/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钝头剪刀</w:t>
            </w:r>
          </w:p>
        </w:tc>
        <w:tc>
          <w:tcPr>
            <w:tcW w:w="1135" w:type="dxa"/>
            <w:vAlign w:val="center"/>
          </w:tcPr>
          <w:p>
            <w:pPr>
              <w:pStyle w:val="23"/>
              <w:ind w:firstLine="0" w:firstLineChars="0"/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1把</w:t>
            </w:r>
          </w:p>
        </w:tc>
        <w:tc>
          <w:tcPr>
            <w:tcW w:w="5066" w:type="dxa"/>
            <w:vAlign w:val="center"/>
          </w:tcPr>
          <w:p>
            <w:pPr>
              <w:pStyle w:val="23"/>
              <w:ind w:firstLine="0" w:firstLineChars="0"/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腹膜、瘤胃壁的剪切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69" w:type="dxa"/>
            <w:vAlign w:val="center"/>
          </w:tcPr>
          <w:p>
            <w:pPr>
              <w:pStyle w:val="23"/>
              <w:ind w:firstLine="0" w:firstLineChars="0"/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手术柄</w:t>
            </w:r>
          </w:p>
        </w:tc>
        <w:tc>
          <w:tcPr>
            <w:tcW w:w="1135" w:type="dxa"/>
            <w:vAlign w:val="center"/>
          </w:tcPr>
          <w:p>
            <w:pPr>
              <w:pStyle w:val="23"/>
              <w:ind w:firstLine="0" w:firstLineChars="0"/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4把</w:t>
            </w:r>
          </w:p>
        </w:tc>
        <w:tc>
          <w:tcPr>
            <w:tcW w:w="5066" w:type="dxa"/>
            <w:vAlign w:val="center"/>
          </w:tcPr>
          <w:p>
            <w:pPr>
              <w:pStyle w:val="23"/>
              <w:ind w:firstLine="0" w:firstLineChars="0"/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夹持手术刀片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69" w:type="dxa"/>
            <w:vAlign w:val="center"/>
          </w:tcPr>
          <w:p>
            <w:pPr>
              <w:pStyle w:val="23"/>
              <w:ind w:firstLine="0" w:firstLineChars="0"/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手术刀片</w:t>
            </w:r>
          </w:p>
        </w:tc>
        <w:tc>
          <w:tcPr>
            <w:tcW w:w="1135" w:type="dxa"/>
            <w:vAlign w:val="center"/>
          </w:tcPr>
          <w:p>
            <w:pPr>
              <w:pStyle w:val="23"/>
              <w:ind w:firstLine="0" w:firstLineChars="0"/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2包</w:t>
            </w:r>
          </w:p>
        </w:tc>
        <w:tc>
          <w:tcPr>
            <w:tcW w:w="5066" w:type="dxa"/>
            <w:vAlign w:val="center"/>
          </w:tcPr>
          <w:p>
            <w:pPr>
              <w:pStyle w:val="23"/>
              <w:ind w:firstLine="0" w:firstLineChars="0"/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手术创口的切割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69" w:type="dxa"/>
            <w:vAlign w:val="center"/>
          </w:tcPr>
          <w:p>
            <w:pPr>
              <w:pStyle w:val="23"/>
              <w:ind w:firstLine="0" w:firstLineChars="0"/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手术镊</w:t>
            </w:r>
          </w:p>
        </w:tc>
        <w:tc>
          <w:tcPr>
            <w:tcW w:w="1135" w:type="dxa"/>
            <w:vAlign w:val="center"/>
          </w:tcPr>
          <w:p>
            <w:pPr>
              <w:pStyle w:val="23"/>
              <w:ind w:firstLine="0" w:firstLineChars="0"/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4</w:t>
            </w:r>
          </w:p>
        </w:tc>
        <w:tc>
          <w:tcPr>
            <w:tcW w:w="5066" w:type="dxa"/>
            <w:vAlign w:val="center"/>
          </w:tcPr>
          <w:p>
            <w:pPr>
              <w:pStyle w:val="23"/>
              <w:ind w:firstLine="0" w:firstLineChars="0"/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夹持肌肉、皮肤等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69" w:type="dxa"/>
            <w:vAlign w:val="center"/>
          </w:tcPr>
          <w:p>
            <w:pPr>
              <w:pStyle w:val="23"/>
              <w:ind w:firstLine="0" w:firstLineChars="0"/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医用脱脂纱布</w:t>
            </w:r>
          </w:p>
        </w:tc>
        <w:tc>
          <w:tcPr>
            <w:tcW w:w="1135" w:type="dxa"/>
            <w:vAlign w:val="center"/>
          </w:tcPr>
          <w:p>
            <w:pPr>
              <w:pStyle w:val="23"/>
              <w:ind w:firstLine="0" w:firstLineChars="0"/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1卷</w:t>
            </w:r>
          </w:p>
        </w:tc>
        <w:tc>
          <w:tcPr>
            <w:tcW w:w="5066" w:type="dxa"/>
            <w:vAlign w:val="center"/>
          </w:tcPr>
          <w:p>
            <w:pPr>
              <w:pStyle w:val="23"/>
              <w:ind w:firstLine="0" w:firstLineChars="0"/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手术过程中吸取渗液和出血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69" w:type="dxa"/>
            <w:vAlign w:val="center"/>
          </w:tcPr>
          <w:p>
            <w:pPr>
              <w:pStyle w:val="23"/>
              <w:ind w:firstLine="0" w:firstLineChars="0"/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医用脱脂棉球</w:t>
            </w:r>
          </w:p>
        </w:tc>
        <w:tc>
          <w:tcPr>
            <w:tcW w:w="1135" w:type="dxa"/>
            <w:vAlign w:val="center"/>
          </w:tcPr>
          <w:p>
            <w:pPr>
              <w:pStyle w:val="23"/>
              <w:ind w:firstLine="0" w:firstLineChars="0"/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若干</w:t>
            </w:r>
          </w:p>
        </w:tc>
        <w:tc>
          <w:tcPr>
            <w:tcW w:w="5066" w:type="dxa"/>
            <w:vAlign w:val="center"/>
          </w:tcPr>
          <w:p>
            <w:pPr>
              <w:pStyle w:val="23"/>
              <w:ind w:firstLine="0" w:firstLineChars="0"/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手术消毒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69" w:type="dxa"/>
            <w:vAlign w:val="center"/>
          </w:tcPr>
          <w:p>
            <w:pPr>
              <w:pStyle w:val="23"/>
              <w:ind w:firstLine="0" w:firstLineChars="0"/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恒温水浴锅</w:t>
            </w:r>
          </w:p>
        </w:tc>
        <w:tc>
          <w:tcPr>
            <w:tcW w:w="1135" w:type="dxa"/>
            <w:vAlign w:val="center"/>
          </w:tcPr>
          <w:p>
            <w:pPr>
              <w:pStyle w:val="23"/>
              <w:ind w:firstLine="0" w:firstLineChars="0"/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1</w:t>
            </w:r>
          </w:p>
        </w:tc>
        <w:tc>
          <w:tcPr>
            <w:tcW w:w="5066" w:type="dxa"/>
            <w:vAlign w:val="center"/>
          </w:tcPr>
          <w:p>
            <w:pPr>
              <w:pStyle w:val="23"/>
              <w:ind w:firstLine="0" w:firstLineChars="0"/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将术中所用生理盐水稳定到38℃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69" w:type="dxa"/>
            <w:vAlign w:val="center"/>
          </w:tcPr>
          <w:p>
            <w:pPr>
              <w:pStyle w:val="23"/>
              <w:ind w:firstLine="0" w:firstLineChars="0"/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7缝合线</w:t>
            </w:r>
          </w:p>
        </w:tc>
        <w:tc>
          <w:tcPr>
            <w:tcW w:w="1135" w:type="dxa"/>
            <w:vAlign w:val="center"/>
          </w:tcPr>
          <w:p>
            <w:pPr>
              <w:pStyle w:val="23"/>
              <w:ind w:firstLine="0" w:firstLineChars="0"/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2包</w:t>
            </w:r>
          </w:p>
        </w:tc>
        <w:tc>
          <w:tcPr>
            <w:tcW w:w="5066" w:type="dxa"/>
            <w:vAlign w:val="center"/>
          </w:tcPr>
          <w:p>
            <w:pPr>
              <w:pStyle w:val="23"/>
              <w:ind w:firstLine="0" w:firstLineChars="0"/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腹膜、肌肉组织、瘘管于瘤胃壁的缝合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69" w:type="dxa"/>
            <w:vAlign w:val="center"/>
          </w:tcPr>
          <w:p>
            <w:pPr>
              <w:pStyle w:val="23"/>
              <w:ind w:firstLine="0" w:firstLineChars="0"/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10号缝合线</w:t>
            </w:r>
          </w:p>
        </w:tc>
        <w:tc>
          <w:tcPr>
            <w:tcW w:w="1135" w:type="dxa"/>
            <w:vAlign w:val="center"/>
          </w:tcPr>
          <w:p>
            <w:pPr>
              <w:pStyle w:val="23"/>
              <w:ind w:firstLine="0" w:firstLineChars="0"/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2包</w:t>
            </w:r>
          </w:p>
        </w:tc>
        <w:tc>
          <w:tcPr>
            <w:tcW w:w="5066" w:type="dxa"/>
            <w:vAlign w:val="center"/>
          </w:tcPr>
          <w:p>
            <w:pPr>
              <w:pStyle w:val="23"/>
              <w:ind w:firstLine="0" w:firstLineChars="0"/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皮肤的缝合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69" w:type="dxa"/>
            <w:vAlign w:val="center"/>
          </w:tcPr>
          <w:p>
            <w:pPr>
              <w:pStyle w:val="23"/>
              <w:ind w:firstLine="0" w:firstLineChars="0"/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圆头弯针</w:t>
            </w:r>
          </w:p>
        </w:tc>
        <w:tc>
          <w:tcPr>
            <w:tcW w:w="1135" w:type="dxa"/>
            <w:vAlign w:val="center"/>
          </w:tcPr>
          <w:p>
            <w:pPr>
              <w:pStyle w:val="23"/>
              <w:ind w:firstLine="0" w:firstLineChars="0"/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1包</w:t>
            </w:r>
          </w:p>
        </w:tc>
        <w:tc>
          <w:tcPr>
            <w:tcW w:w="5066" w:type="dxa"/>
            <w:vAlign w:val="center"/>
          </w:tcPr>
          <w:p>
            <w:pPr>
              <w:pStyle w:val="23"/>
              <w:ind w:firstLine="0" w:firstLineChars="0"/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腹膜、肌肉组织、瘘管于瘤胃壁的缝合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69" w:type="dxa"/>
            <w:vAlign w:val="center"/>
          </w:tcPr>
          <w:p>
            <w:pPr>
              <w:pStyle w:val="23"/>
              <w:ind w:firstLine="0" w:firstLineChars="0"/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三角弯针</w:t>
            </w:r>
          </w:p>
        </w:tc>
        <w:tc>
          <w:tcPr>
            <w:tcW w:w="1135" w:type="dxa"/>
            <w:vAlign w:val="center"/>
          </w:tcPr>
          <w:p>
            <w:pPr>
              <w:pStyle w:val="23"/>
              <w:ind w:firstLine="0" w:firstLineChars="0"/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1包</w:t>
            </w:r>
          </w:p>
        </w:tc>
        <w:tc>
          <w:tcPr>
            <w:tcW w:w="5066" w:type="dxa"/>
            <w:vAlign w:val="center"/>
          </w:tcPr>
          <w:p>
            <w:pPr>
              <w:pStyle w:val="23"/>
              <w:ind w:firstLine="0" w:firstLineChars="0"/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皮肤的缝合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69" w:type="dxa"/>
            <w:vAlign w:val="center"/>
          </w:tcPr>
          <w:p>
            <w:pPr>
              <w:pStyle w:val="23"/>
              <w:ind w:firstLine="0" w:firstLineChars="0"/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高压锅</w:t>
            </w:r>
          </w:p>
        </w:tc>
        <w:tc>
          <w:tcPr>
            <w:tcW w:w="1135" w:type="dxa"/>
            <w:vAlign w:val="center"/>
          </w:tcPr>
          <w:p>
            <w:pPr>
              <w:pStyle w:val="23"/>
              <w:ind w:firstLine="0" w:firstLineChars="0"/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1个</w:t>
            </w:r>
          </w:p>
        </w:tc>
        <w:tc>
          <w:tcPr>
            <w:tcW w:w="5066" w:type="dxa"/>
            <w:vAlign w:val="center"/>
          </w:tcPr>
          <w:p>
            <w:pPr>
              <w:pStyle w:val="23"/>
              <w:ind w:firstLine="0" w:firstLineChars="0"/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手术器械、纱布的消毒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69" w:type="dxa"/>
            <w:vAlign w:val="center"/>
          </w:tcPr>
          <w:p>
            <w:pPr>
              <w:pStyle w:val="23"/>
              <w:ind w:firstLine="0" w:firstLineChars="0"/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酒精灯</w:t>
            </w:r>
          </w:p>
        </w:tc>
        <w:tc>
          <w:tcPr>
            <w:tcW w:w="1135" w:type="dxa"/>
            <w:vAlign w:val="center"/>
          </w:tcPr>
          <w:p>
            <w:pPr>
              <w:pStyle w:val="23"/>
              <w:ind w:firstLine="0" w:firstLineChars="0"/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1个</w:t>
            </w:r>
          </w:p>
        </w:tc>
        <w:tc>
          <w:tcPr>
            <w:tcW w:w="5066" w:type="dxa"/>
            <w:vAlign w:val="center"/>
          </w:tcPr>
          <w:p>
            <w:pPr>
              <w:pStyle w:val="23"/>
              <w:ind w:firstLine="0" w:firstLineChars="0"/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手术刀消毒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69" w:type="dxa"/>
            <w:vAlign w:val="center"/>
          </w:tcPr>
          <w:p>
            <w:pPr>
              <w:pStyle w:val="23"/>
              <w:ind w:firstLine="0" w:firstLineChars="0"/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搪瓷大方盘</w:t>
            </w:r>
          </w:p>
        </w:tc>
        <w:tc>
          <w:tcPr>
            <w:tcW w:w="1135" w:type="dxa"/>
            <w:vAlign w:val="center"/>
          </w:tcPr>
          <w:p>
            <w:pPr>
              <w:pStyle w:val="23"/>
              <w:ind w:firstLine="0" w:firstLineChars="0"/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2个</w:t>
            </w:r>
          </w:p>
        </w:tc>
        <w:tc>
          <w:tcPr>
            <w:tcW w:w="5066" w:type="dxa"/>
            <w:vAlign w:val="center"/>
          </w:tcPr>
          <w:p>
            <w:pPr>
              <w:pStyle w:val="23"/>
              <w:ind w:firstLine="0" w:firstLineChars="0"/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存储新洁尔灭消毒液，存放和消毒缝合线、手术器械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69" w:type="dxa"/>
            <w:vAlign w:val="center"/>
          </w:tcPr>
          <w:p>
            <w:pPr>
              <w:pStyle w:val="23"/>
              <w:ind w:firstLine="0" w:firstLineChars="0"/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创巾</w:t>
            </w:r>
          </w:p>
        </w:tc>
        <w:tc>
          <w:tcPr>
            <w:tcW w:w="1135" w:type="dxa"/>
            <w:vAlign w:val="center"/>
          </w:tcPr>
          <w:p>
            <w:pPr>
              <w:pStyle w:val="23"/>
              <w:ind w:firstLine="0" w:firstLineChars="0"/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1块</w:t>
            </w:r>
          </w:p>
        </w:tc>
        <w:tc>
          <w:tcPr>
            <w:tcW w:w="5066" w:type="dxa"/>
            <w:vAlign w:val="center"/>
          </w:tcPr>
          <w:p>
            <w:pPr>
              <w:pStyle w:val="23"/>
              <w:ind w:firstLine="0" w:firstLineChars="0"/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手术中防污隔离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69" w:type="dxa"/>
            <w:vAlign w:val="center"/>
          </w:tcPr>
          <w:p>
            <w:pPr>
              <w:pStyle w:val="23"/>
              <w:ind w:firstLine="0" w:firstLineChars="0"/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创巾钳</w:t>
            </w:r>
          </w:p>
        </w:tc>
        <w:tc>
          <w:tcPr>
            <w:tcW w:w="1135" w:type="dxa"/>
            <w:vAlign w:val="center"/>
          </w:tcPr>
          <w:p>
            <w:pPr>
              <w:pStyle w:val="23"/>
              <w:ind w:firstLine="0" w:firstLineChars="0"/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4个</w:t>
            </w:r>
          </w:p>
        </w:tc>
        <w:tc>
          <w:tcPr>
            <w:tcW w:w="5066" w:type="dxa"/>
            <w:vAlign w:val="center"/>
          </w:tcPr>
          <w:p>
            <w:pPr>
              <w:pStyle w:val="23"/>
              <w:ind w:firstLine="0" w:firstLineChars="0"/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固定创巾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69" w:type="dxa"/>
            <w:vAlign w:val="center"/>
          </w:tcPr>
          <w:p>
            <w:pPr>
              <w:pStyle w:val="23"/>
              <w:ind w:firstLine="0" w:firstLineChars="0"/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手术衣、手术帽、口罩、橡胶手套</w:t>
            </w:r>
          </w:p>
        </w:tc>
        <w:tc>
          <w:tcPr>
            <w:tcW w:w="1135" w:type="dxa"/>
            <w:vAlign w:val="center"/>
          </w:tcPr>
          <w:p>
            <w:pPr>
              <w:pStyle w:val="23"/>
              <w:ind w:firstLine="0" w:firstLineChars="0"/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4套</w:t>
            </w:r>
          </w:p>
        </w:tc>
        <w:tc>
          <w:tcPr>
            <w:tcW w:w="5066" w:type="dxa"/>
            <w:vAlign w:val="center"/>
          </w:tcPr>
          <w:p>
            <w:pPr>
              <w:pStyle w:val="23"/>
              <w:ind w:firstLine="0" w:firstLineChars="0"/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手术人员穿戴</w:t>
            </w:r>
          </w:p>
        </w:tc>
      </w:tr>
    </w:tbl>
    <w:p>
      <w:pPr>
        <w:pStyle w:val="23"/>
      </w:pPr>
    </w:p>
    <w:p>
      <w:pPr>
        <w:pStyle w:val="97"/>
      </w:pPr>
    </w:p>
    <w:p>
      <w:pPr>
        <w:pStyle w:val="85"/>
      </w:pPr>
    </w:p>
    <w:p>
      <w:pPr>
        <w:pStyle w:val="83"/>
      </w:pPr>
      <w:r>
        <w:br w:type="textWrapping"/>
      </w:r>
      <w:r>
        <w:rPr>
          <w:rFonts w:hint="eastAsia"/>
        </w:rPr>
        <w:t>（资料性附录）</w:t>
      </w:r>
      <w:r>
        <w:br w:type="textWrapping"/>
      </w:r>
      <w:r>
        <w:rPr>
          <w:rFonts w:hint="eastAsia"/>
        </w:rPr>
        <w:t>瘤胃瘘管及其安装部位</w:t>
      </w:r>
    </w:p>
    <w:p>
      <w:pPr>
        <w:pStyle w:val="23"/>
      </w:pPr>
      <w:r>
        <w:drawing>
          <wp:inline distT="0" distB="0" distL="0" distR="0">
            <wp:extent cx="2465070" cy="1725295"/>
            <wp:effectExtent l="19050" t="0" r="0" b="0"/>
            <wp:docPr id="1" name="图片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6"/>
                    <pic:cNvPicPr>
                      <a:picLocks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465070" cy="17252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>
        <w:drawing>
          <wp:inline distT="0" distB="0" distL="0" distR="0">
            <wp:extent cx="2465070" cy="1725295"/>
            <wp:effectExtent l="19050" t="0" r="0" b="0"/>
            <wp:docPr id="2" name="图片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7"/>
                    <pic:cNvPicPr>
                      <a:picLocks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465070" cy="17252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>
      <w:pPr>
        <w:pStyle w:val="98"/>
        <w:spacing w:before="156" w:after="156"/>
      </w:pPr>
      <w:r>
        <w:rPr>
          <w:rFonts w:hint="eastAsia"/>
        </w:rPr>
        <w:t>瘤胃瘘管</w:t>
      </w:r>
    </w:p>
    <w:p>
      <w:pPr>
        <w:pStyle w:val="98"/>
        <w:numPr>
          <w:ilvl w:val="0"/>
          <w:numId w:val="0"/>
        </w:numPr>
        <w:spacing w:before="156" w:after="156"/>
      </w:pPr>
      <w:r>
        <w:rPr>
          <w:rFonts w:hint="eastAsia" w:ascii="Times New Roman"/>
          <w:sz w:val="24"/>
          <w:szCs w:val="24"/>
        </w:rPr>
        <w:drawing>
          <wp:inline distT="0" distB="0" distL="0" distR="0">
            <wp:extent cx="2465070" cy="1725295"/>
            <wp:effectExtent l="19050" t="0" r="0" b="0"/>
            <wp:docPr id="3" name="图片 5" descr="照片 30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5" descr="照片 300"/>
                    <pic:cNvPicPr preferRelativeResize="0">
                      <a:picLocks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465070" cy="17252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>
        <w:drawing>
          <wp:inline distT="0" distB="0" distL="0" distR="0">
            <wp:extent cx="2465070" cy="1725295"/>
            <wp:effectExtent l="19050" t="0" r="0" b="0"/>
            <wp:docPr id="4" name="图片 4" descr="100_04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00_0427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465070" cy="17252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>
      <w:pPr>
        <w:pStyle w:val="98"/>
        <w:spacing w:before="156" w:after="156"/>
      </w:pPr>
      <w:r>
        <w:rPr>
          <w:rFonts w:hint="eastAsia"/>
        </w:rPr>
        <w:t>瘤胃瘘管安装部位</w:t>
      </w:r>
    </w:p>
    <w:p>
      <w:pPr>
        <w:pStyle w:val="98"/>
        <w:numPr>
          <w:ilvl w:val="0"/>
          <w:numId w:val="0"/>
        </w:numPr>
        <w:spacing w:before="156" w:after="156"/>
      </w:pPr>
    </w:p>
    <w:p>
      <w:pPr>
        <w:pStyle w:val="23"/>
      </w:pPr>
    </w:p>
    <w:p>
      <w:pPr>
        <w:pStyle w:val="128"/>
        <w:framePr/>
        <w:rPr>
          <w:b/>
        </w:rPr>
      </w:pPr>
      <w:r>
        <w:rPr>
          <w:b/>
        </w:rPr>
        <w:t>_________________________________</w:t>
      </w:r>
    </w:p>
    <w:sectPr>
      <w:pgSz w:w="11906" w:h="16838"/>
      <w:pgMar w:top="567" w:right="1134" w:bottom="1134" w:left="1418" w:header="1418" w:footer="1134" w:gutter="0"/>
      <w:pgNumType w:start="1"/>
      <w:cols w:space="425" w:num="1"/>
      <w:formProt w:val="0"/>
      <w:docGrid w:type="lines" w:linePitch="312" w:charSpace="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2"/>
    </w:pPr>
    <w:r>
      <w:fldChar w:fldCharType="begin"/>
    </w:r>
    <w:r>
      <w:instrText xml:space="preserve"> PAGE  \* MERGEFORMAT </w:instrText>
    </w:r>
    <w:r>
      <w:fldChar w:fldCharType="separate"/>
    </w:r>
    <w:r>
      <w:t>6</w:t>
    </w:r>
    <w:r>
      <w:fldChar w:fldCharType="end"/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3"/>
    </w:pPr>
    <w:r>
      <w:t>DBXX/ XXXXX—XXXX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9102AD"/>
    <w:multiLevelType w:val="multilevel"/>
    <w:tmpl w:val="079102AD"/>
    <w:lvl w:ilvl="0" w:tentative="0">
      <w:start w:val="1"/>
      <w:numFmt w:val="decimal"/>
      <w:pStyle w:val="57"/>
      <w:suff w:val="nothing"/>
      <w:lvlText w:val="注%1："/>
      <w:lvlJc w:val="left"/>
      <w:pPr>
        <w:ind w:left="811" w:hanging="448"/>
      </w:pPr>
      <w:rPr>
        <w:rFonts w:hint="eastAsia" w:ascii="黑体" w:eastAsia="黑体"/>
        <w:b w:val="0"/>
        <w:i w:val="0"/>
        <w:sz w:val="18"/>
        <w:lang w:val="en-US"/>
      </w:rPr>
    </w:lvl>
    <w:lvl w:ilvl="1" w:tentative="0">
      <w:start w:val="1"/>
      <w:numFmt w:val="lowerLetter"/>
      <w:lvlText w:val="%2)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tabs>
          <w:tab w:val="left" w:pos="0"/>
        </w:tabs>
        <w:ind w:left="992" w:hanging="629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tabs>
          <w:tab w:val="left" w:pos="0"/>
        </w:tabs>
        <w:ind w:left="992" w:hanging="629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0"/>
        </w:tabs>
        <w:ind w:left="992" w:hanging="629"/>
      </w:pPr>
      <w:rPr>
        <w:rFonts w:hint="eastAsia"/>
      </w:rPr>
    </w:lvl>
  </w:abstractNum>
  <w:abstractNum w:abstractNumId="1">
    <w:nsid w:val="093C6778"/>
    <w:multiLevelType w:val="multilevel"/>
    <w:tmpl w:val="093C6778"/>
    <w:lvl w:ilvl="0" w:tentative="0">
      <w:start w:val="1"/>
      <w:numFmt w:val="decimal"/>
      <w:pStyle w:val="115"/>
      <w:suff w:val="nothing"/>
      <w:lvlText w:val="示例%1："/>
      <w:lvlJc w:val="left"/>
      <w:pPr>
        <w:ind w:left="0" w:firstLine="397"/>
      </w:pPr>
      <w:rPr>
        <w:rFonts w:hint="eastAsia" w:ascii="黑体" w:eastAsia="黑体"/>
        <w:sz w:val="18"/>
      </w:rPr>
    </w:lvl>
    <w:lvl w:ilvl="1" w:tentative="0">
      <w:start w:val="1"/>
      <w:numFmt w:val="lowerLetter"/>
      <w:lvlText w:val="%2)"/>
      <w:lvlJc w:val="left"/>
      <w:pPr>
        <w:ind w:left="840" w:hanging="420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ind w:left="1260" w:hanging="420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ind w:left="1680" w:hanging="420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ind w:left="2100" w:hanging="420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ind w:left="2520" w:hanging="420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ind w:left="3360" w:hanging="420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ind w:left="3780" w:hanging="420"/>
      </w:pPr>
      <w:rPr>
        <w:rFonts w:hint="eastAsia"/>
      </w:rPr>
    </w:lvl>
  </w:abstractNum>
  <w:abstractNum w:abstractNumId="2">
    <w:nsid w:val="0AE367E9"/>
    <w:multiLevelType w:val="multilevel"/>
    <w:tmpl w:val="0AE367E9"/>
    <w:lvl w:ilvl="0" w:tentative="0">
      <w:start w:val="1"/>
      <w:numFmt w:val="none"/>
      <w:pStyle w:val="51"/>
      <w:suff w:val="nothing"/>
      <w:lvlText w:val="%1示例："/>
      <w:lvlJc w:val="left"/>
      <w:pPr>
        <w:ind w:left="0" w:firstLine="363"/>
      </w:pPr>
      <w:rPr>
        <w:rFonts w:hint="eastAsia" w:ascii="黑体" w:eastAsia="黑体"/>
        <w:b w:val="0"/>
        <w:i w:val="0"/>
        <w:sz w:val="18"/>
        <w:szCs w:val="18"/>
      </w:rPr>
    </w:lvl>
    <w:lvl w:ilvl="1" w:tentative="0">
      <w:start w:val="1"/>
      <w:numFmt w:val="lowerLetter"/>
      <w:lvlText w:val="%2)"/>
      <w:lvlJc w:val="left"/>
      <w:pPr>
        <w:tabs>
          <w:tab w:val="left" w:pos="363"/>
        </w:tabs>
        <w:ind w:left="0" w:firstLine="363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tabs>
          <w:tab w:val="left" w:pos="363"/>
        </w:tabs>
        <w:ind w:left="0" w:firstLine="363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tabs>
          <w:tab w:val="left" w:pos="363"/>
        </w:tabs>
        <w:ind w:left="0" w:firstLine="363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tabs>
          <w:tab w:val="left" w:pos="363"/>
        </w:tabs>
        <w:ind w:left="0" w:firstLine="363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tabs>
          <w:tab w:val="left" w:pos="363"/>
        </w:tabs>
        <w:ind w:left="0" w:firstLine="363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363"/>
        </w:tabs>
        <w:ind w:left="0" w:firstLine="363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tabs>
          <w:tab w:val="left" w:pos="363"/>
        </w:tabs>
        <w:ind w:left="0" w:firstLine="363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363"/>
        </w:tabs>
        <w:ind w:left="0" w:firstLine="363"/>
      </w:pPr>
      <w:rPr>
        <w:rFonts w:hint="eastAsia"/>
      </w:rPr>
    </w:lvl>
  </w:abstractNum>
  <w:abstractNum w:abstractNumId="3">
    <w:nsid w:val="0DDE2B46"/>
    <w:multiLevelType w:val="multilevel"/>
    <w:tmpl w:val="0DDE2B46"/>
    <w:lvl w:ilvl="0" w:tentative="0">
      <w:start w:val="1"/>
      <w:numFmt w:val="lowerLetter"/>
      <w:pStyle w:val="120"/>
      <w:suff w:val="nothing"/>
      <w:lvlText w:val="%1   "/>
      <w:lvlJc w:val="left"/>
      <w:pPr>
        <w:ind w:left="544" w:hanging="181"/>
      </w:pPr>
      <w:rPr>
        <w:rFonts w:hint="eastAsia" w:ascii="宋体" w:eastAsia="宋体"/>
        <w:b w:val="0"/>
        <w:i w:val="0"/>
        <w:sz w:val="18"/>
        <w:vertAlign w:val="superscript"/>
      </w:rPr>
    </w:lvl>
    <w:lvl w:ilvl="1" w:tentative="0">
      <w:start w:val="1"/>
      <w:numFmt w:val="lowerLetter"/>
      <w:lvlText w:val="%2"/>
      <w:lvlJc w:val="left"/>
      <w:pPr>
        <w:tabs>
          <w:tab w:val="left" w:pos="57"/>
        </w:tabs>
        <w:ind w:left="363" w:hanging="363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tabs>
          <w:tab w:val="left" w:pos="57"/>
        </w:tabs>
        <w:ind w:left="363" w:hanging="363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tabs>
          <w:tab w:val="left" w:pos="57"/>
        </w:tabs>
        <w:ind w:left="363" w:hanging="363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tabs>
          <w:tab w:val="left" w:pos="57"/>
        </w:tabs>
        <w:ind w:left="363" w:hanging="363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tabs>
          <w:tab w:val="left" w:pos="57"/>
        </w:tabs>
        <w:ind w:left="363" w:hanging="363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57"/>
        </w:tabs>
        <w:ind w:left="363" w:hanging="363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tabs>
          <w:tab w:val="left" w:pos="57"/>
        </w:tabs>
        <w:ind w:left="363" w:hanging="363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57"/>
        </w:tabs>
        <w:ind w:left="363" w:hanging="363"/>
      </w:pPr>
      <w:rPr>
        <w:rFonts w:hint="eastAsia"/>
      </w:rPr>
    </w:lvl>
  </w:abstractNum>
  <w:abstractNum w:abstractNumId="4">
    <w:nsid w:val="1DBF583A"/>
    <w:multiLevelType w:val="multilevel"/>
    <w:tmpl w:val="1DBF583A"/>
    <w:lvl w:ilvl="0" w:tentative="0">
      <w:start w:val="1"/>
      <w:numFmt w:val="decimal"/>
      <w:pStyle w:val="64"/>
      <w:suff w:val="nothing"/>
      <w:lvlText w:val="注%1："/>
      <w:lvlJc w:val="left"/>
      <w:pPr>
        <w:ind w:left="811" w:hanging="448"/>
      </w:pPr>
      <w:rPr>
        <w:rFonts w:hint="eastAsia" w:ascii="黑体" w:eastAsia="黑体"/>
        <w:b w:val="0"/>
        <w:i w:val="0"/>
        <w:sz w:val="18"/>
        <w:szCs w:val="18"/>
        <w:vertAlign w:val="baseline"/>
      </w:rPr>
    </w:lvl>
    <w:lvl w:ilvl="1" w:tentative="0">
      <w:start w:val="1"/>
      <w:numFmt w:val="lowerLetter"/>
      <w:lvlText w:val="%2)"/>
      <w:lvlJc w:val="lef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  <w:lvl w:ilvl="2" w:tentative="0">
      <w:start w:val="1"/>
      <w:numFmt w:val="lowerRoman"/>
      <w:lvlText w:val="%3."/>
      <w:lvlJc w:val="righ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  <w:lvl w:ilvl="3" w:tentative="0">
      <w:start w:val="1"/>
      <w:numFmt w:val="decimal"/>
      <w:lvlText w:val="%4."/>
      <w:lvlJc w:val="lef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  <w:lvl w:ilvl="4" w:tentative="0">
      <w:start w:val="1"/>
      <w:numFmt w:val="lowerLetter"/>
      <w:lvlText w:val="%5)"/>
      <w:lvlJc w:val="lef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  <w:lvl w:ilvl="5" w:tentative="0">
      <w:start w:val="1"/>
      <w:numFmt w:val="lowerRoman"/>
      <w:lvlText w:val="%6."/>
      <w:lvlJc w:val="righ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  <w:lvl w:ilvl="6" w:tentative="0">
      <w:start w:val="1"/>
      <w:numFmt w:val="decimal"/>
      <w:lvlText w:val="%7."/>
      <w:lvlJc w:val="lef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  <w:lvl w:ilvl="7" w:tentative="0">
      <w:start w:val="1"/>
      <w:numFmt w:val="lowerLetter"/>
      <w:lvlText w:val="%8)"/>
      <w:lvlJc w:val="lef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  <w:lvl w:ilvl="8" w:tentative="0">
      <w:start w:val="1"/>
      <w:numFmt w:val="lowerRoman"/>
      <w:lvlText w:val="%9."/>
      <w:lvlJc w:val="righ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</w:abstractNum>
  <w:abstractNum w:abstractNumId="5">
    <w:nsid w:val="1FC91163"/>
    <w:multiLevelType w:val="multilevel"/>
    <w:tmpl w:val="1FC91163"/>
    <w:lvl w:ilvl="0" w:tentative="0">
      <w:start w:val="1"/>
      <w:numFmt w:val="decimal"/>
      <w:pStyle w:val="44"/>
      <w:suff w:val="nothing"/>
      <w:lvlText w:val="%1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  <w:szCs w:val="21"/>
      </w:rPr>
    </w:lvl>
    <w:lvl w:ilvl="1" w:tentative="0">
      <w:start w:val="1"/>
      <w:numFmt w:val="decimal"/>
      <w:pStyle w:val="41"/>
      <w:suff w:val="nothing"/>
      <w:lvlText w:val="%1.%2　"/>
      <w:lvlJc w:val="left"/>
      <w:pPr>
        <w:ind w:left="0" w:firstLine="0"/>
      </w:pPr>
      <w:rPr>
        <w:rFonts w:hint="eastAsia" w:ascii="黑体" w:hAnsi="Times New Roman" w:eastAsia="黑体" w:cs="Times New Roman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sz w:val="21"/>
        <w:szCs w:val="21"/>
        <w:u w:val="none"/>
        <w:vertAlign w:val="baseline"/>
      </w:rPr>
    </w:lvl>
    <w:lvl w:ilvl="2" w:tentative="0">
      <w:start w:val="1"/>
      <w:numFmt w:val="decimal"/>
      <w:pStyle w:val="45"/>
      <w:suff w:val="nothing"/>
      <w:lvlText w:val="%1.%2.%3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3" w:tentative="0">
      <w:start w:val="1"/>
      <w:numFmt w:val="decimal"/>
      <w:pStyle w:val="50"/>
      <w:suff w:val="nothing"/>
      <w:lvlText w:val="%1.%2.%3.%4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4" w:tentative="0">
      <w:start w:val="1"/>
      <w:numFmt w:val="decimal"/>
      <w:pStyle w:val="54"/>
      <w:suff w:val="nothing"/>
      <w:lvlText w:val="%1.%2.%3.%4.%5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5" w:tentative="0">
      <w:start w:val="1"/>
      <w:numFmt w:val="decimal"/>
      <w:pStyle w:val="55"/>
      <w:suff w:val="nothing"/>
      <w:lvlText w:val="%1.%2.%3.%4.%5.%6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6" w:tentative="0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hint="eastAsia"/>
      </w:rPr>
    </w:lvl>
  </w:abstractNum>
  <w:abstractNum w:abstractNumId="6">
    <w:nsid w:val="2A8F7113"/>
    <w:multiLevelType w:val="multilevel"/>
    <w:tmpl w:val="2A8F7113"/>
    <w:lvl w:ilvl="0" w:tentative="0">
      <w:start w:val="1"/>
      <w:numFmt w:val="upperLetter"/>
      <w:pStyle w:val="97"/>
      <w:suff w:val="space"/>
      <w:lvlText w:val="%1"/>
      <w:lvlJc w:val="left"/>
      <w:pPr>
        <w:ind w:left="623" w:hanging="425"/>
      </w:pPr>
      <w:rPr>
        <w:rFonts w:hint="eastAsia"/>
      </w:rPr>
    </w:lvl>
    <w:lvl w:ilvl="1" w:tentative="0">
      <w:start w:val="1"/>
      <w:numFmt w:val="decimal"/>
      <w:pStyle w:val="98"/>
      <w:suff w:val="nothing"/>
      <w:lvlText w:val="图%1.%2　"/>
      <w:lvlJc w:val="left"/>
      <w:pPr>
        <w:ind w:left="1190" w:hanging="567"/>
      </w:pPr>
      <w:rPr>
        <w:rFonts w:hint="eastAsia"/>
      </w:rPr>
    </w:lvl>
    <w:lvl w:ilvl="2" w:tentative="0">
      <w:start w:val="1"/>
      <w:numFmt w:val="decimal"/>
      <w:lvlText w:val="%1.%2.%3"/>
      <w:lvlJc w:val="left"/>
      <w:pPr>
        <w:tabs>
          <w:tab w:val="left" w:pos="1616"/>
        </w:tabs>
        <w:ind w:left="1616" w:hanging="567"/>
      </w:pPr>
      <w:rPr>
        <w:rFonts w:hint="eastAsia"/>
      </w:rPr>
    </w:lvl>
    <w:lvl w:ilvl="3" w:tentative="0">
      <w:start w:val="1"/>
      <w:numFmt w:val="decimal"/>
      <w:lvlText w:val="%1.%2.%3.%4"/>
      <w:lvlJc w:val="left"/>
      <w:pPr>
        <w:tabs>
          <w:tab w:val="left" w:pos="2914"/>
        </w:tabs>
        <w:ind w:left="2182" w:hanging="708"/>
      </w:pPr>
      <w:rPr>
        <w:rFonts w:hint="eastAsia"/>
      </w:rPr>
    </w:lvl>
    <w:lvl w:ilvl="4" w:tentative="0">
      <w:start w:val="1"/>
      <w:numFmt w:val="decimal"/>
      <w:lvlText w:val="%1.%2.%3.%4.%5"/>
      <w:lvlJc w:val="left"/>
      <w:pPr>
        <w:tabs>
          <w:tab w:val="left" w:pos="3699"/>
        </w:tabs>
        <w:ind w:left="2749" w:hanging="850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tabs>
          <w:tab w:val="left" w:pos="4484"/>
        </w:tabs>
        <w:ind w:left="3458" w:hanging="1134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tabs>
          <w:tab w:val="left" w:pos="5269"/>
        </w:tabs>
        <w:ind w:left="4025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6054"/>
        </w:tabs>
        <w:ind w:left="4592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6840"/>
        </w:tabs>
        <w:ind w:left="5300" w:hanging="1700"/>
      </w:pPr>
      <w:rPr>
        <w:rFonts w:hint="eastAsia"/>
      </w:rPr>
    </w:lvl>
  </w:abstractNum>
  <w:abstractNum w:abstractNumId="7">
    <w:nsid w:val="2C5917C3"/>
    <w:multiLevelType w:val="multilevel"/>
    <w:tmpl w:val="2C5917C3"/>
    <w:lvl w:ilvl="0" w:tentative="0">
      <w:start w:val="1"/>
      <w:numFmt w:val="none"/>
      <w:pStyle w:val="47"/>
      <w:suff w:val="nothing"/>
      <w:lvlText w:val="%1——"/>
      <w:lvlJc w:val="left"/>
      <w:pPr>
        <w:ind w:left="833" w:hanging="408"/>
      </w:pPr>
      <w:rPr>
        <w:rFonts w:hint="eastAsia"/>
      </w:rPr>
    </w:lvl>
    <w:lvl w:ilvl="1" w:tentative="0">
      <w:start w:val="1"/>
      <w:numFmt w:val="bullet"/>
      <w:pStyle w:val="48"/>
      <w:lvlText w:val=""/>
      <w:lvlJc w:val="left"/>
      <w:pPr>
        <w:tabs>
          <w:tab w:val="left" w:pos="760"/>
        </w:tabs>
        <w:ind w:left="1264" w:hanging="413"/>
      </w:pPr>
      <w:rPr>
        <w:rFonts w:hint="default" w:ascii="Symbol" w:hAnsi="Symbol"/>
        <w:color w:val="auto"/>
      </w:rPr>
    </w:lvl>
    <w:lvl w:ilvl="2" w:tentative="0">
      <w:start w:val="1"/>
      <w:numFmt w:val="bullet"/>
      <w:pStyle w:val="59"/>
      <w:lvlText w:val=""/>
      <w:lvlJc w:val="left"/>
      <w:pPr>
        <w:tabs>
          <w:tab w:val="left" w:pos="1678"/>
        </w:tabs>
        <w:ind w:left="1678" w:hanging="414"/>
      </w:pPr>
      <w:rPr>
        <w:rFonts w:hint="default" w:ascii="Symbol" w:hAnsi="Symbol"/>
        <w:color w:val="auto"/>
      </w:rPr>
    </w:lvl>
    <w:lvl w:ilvl="3" w:tentative="0">
      <w:start w:val="1"/>
      <w:numFmt w:val="decimal"/>
      <w:lvlText w:val="%4."/>
      <w:lvlJc w:val="left"/>
      <w:pPr>
        <w:tabs>
          <w:tab w:val="left" w:pos="2071"/>
        </w:tabs>
        <w:ind w:left="1884" w:hanging="528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tabs>
          <w:tab w:val="left" w:pos="2383"/>
        </w:tabs>
        <w:ind w:left="2196" w:hanging="528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tabs>
          <w:tab w:val="left" w:pos="2695"/>
        </w:tabs>
        <w:ind w:left="2508" w:hanging="528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3007"/>
        </w:tabs>
        <w:ind w:left="2820" w:hanging="528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tabs>
          <w:tab w:val="left" w:pos="3319"/>
        </w:tabs>
        <w:ind w:left="3132" w:hanging="528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3631"/>
        </w:tabs>
        <w:ind w:left="3444" w:hanging="528"/>
      </w:pPr>
      <w:rPr>
        <w:rFonts w:hint="eastAsia"/>
      </w:rPr>
    </w:lvl>
  </w:abstractNum>
  <w:abstractNum w:abstractNumId="8">
    <w:nsid w:val="3D733618"/>
    <w:multiLevelType w:val="multilevel"/>
    <w:tmpl w:val="3D733618"/>
    <w:lvl w:ilvl="0" w:tentative="0">
      <w:start w:val="1"/>
      <w:numFmt w:val="decimal"/>
      <w:pStyle w:val="24"/>
      <w:lvlText w:val="%1)"/>
      <w:lvlJc w:val="left"/>
      <w:pPr>
        <w:tabs>
          <w:tab w:val="left" w:pos="0"/>
        </w:tabs>
        <w:ind w:left="720" w:hanging="357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tabs>
          <w:tab w:val="left" w:pos="504"/>
        </w:tabs>
        <w:ind w:left="544" w:hanging="544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tabs>
          <w:tab w:val="left" w:pos="532"/>
        </w:tabs>
        <w:ind w:left="544" w:hanging="544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tabs>
          <w:tab w:val="left" w:pos="560"/>
        </w:tabs>
        <w:ind w:left="544" w:hanging="544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tabs>
          <w:tab w:val="left" w:pos="588"/>
        </w:tabs>
        <w:ind w:left="544" w:hanging="544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tabs>
          <w:tab w:val="left" w:pos="616"/>
        </w:tabs>
        <w:ind w:left="544" w:hanging="544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644"/>
        </w:tabs>
        <w:ind w:left="544" w:hanging="544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tabs>
          <w:tab w:val="left" w:pos="672"/>
        </w:tabs>
        <w:ind w:left="544" w:hanging="544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700"/>
        </w:tabs>
        <w:ind w:left="544" w:hanging="544"/>
      </w:pPr>
      <w:rPr>
        <w:rFonts w:hint="eastAsia"/>
      </w:rPr>
    </w:lvl>
  </w:abstractNum>
  <w:abstractNum w:abstractNumId="9">
    <w:nsid w:val="44C50F90"/>
    <w:multiLevelType w:val="multilevel"/>
    <w:tmpl w:val="44C50F90"/>
    <w:lvl w:ilvl="0" w:tentative="0">
      <w:start w:val="1"/>
      <w:numFmt w:val="lowerLetter"/>
      <w:pStyle w:val="58"/>
      <w:lvlText w:val="%1)"/>
      <w:lvlJc w:val="left"/>
      <w:pPr>
        <w:tabs>
          <w:tab w:val="left" w:pos="840"/>
        </w:tabs>
        <w:ind w:left="839" w:hanging="419"/>
      </w:pPr>
      <w:rPr>
        <w:rFonts w:hint="eastAsia" w:ascii="宋体" w:eastAsia="宋体"/>
        <w:b w:val="0"/>
        <w:i w:val="0"/>
        <w:sz w:val="21"/>
        <w:szCs w:val="21"/>
      </w:rPr>
    </w:lvl>
    <w:lvl w:ilvl="1" w:tentative="0">
      <w:start w:val="1"/>
      <w:numFmt w:val="decimal"/>
      <w:pStyle w:val="53"/>
      <w:lvlText w:val="%2)"/>
      <w:lvlJc w:val="left"/>
      <w:pPr>
        <w:tabs>
          <w:tab w:val="left" w:pos="1260"/>
        </w:tabs>
        <w:ind w:left="1259" w:hanging="419"/>
      </w:pPr>
      <w:rPr>
        <w:rFonts w:hint="eastAsia"/>
      </w:rPr>
    </w:lvl>
    <w:lvl w:ilvl="2" w:tentative="0">
      <w:start w:val="1"/>
      <w:numFmt w:val="decimal"/>
      <w:pStyle w:val="60"/>
      <w:lvlText w:val="(%3)"/>
      <w:lvlJc w:val="left"/>
      <w:pPr>
        <w:tabs>
          <w:tab w:val="left" w:pos="0"/>
        </w:tabs>
        <w:ind w:left="1679" w:hanging="420"/>
      </w:pPr>
      <w:rPr>
        <w:rFonts w:hint="eastAsia" w:ascii="宋体" w:eastAsia="宋体"/>
        <w:b w:val="0"/>
        <w:i w:val="0"/>
        <w:sz w:val="21"/>
        <w:szCs w:val="21"/>
      </w:rPr>
    </w:lvl>
    <w:lvl w:ilvl="3" w:tentative="0">
      <w:start w:val="1"/>
      <w:numFmt w:val="decimal"/>
      <w:lvlText w:val="%4."/>
      <w:lvlJc w:val="left"/>
      <w:pPr>
        <w:tabs>
          <w:tab w:val="left" w:pos="2100"/>
        </w:tabs>
        <w:ind w:left="2099" w:hanging="419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tabs>
          <w:tab w:val="left" w:pos="2520"/>
        </w:tabs>
        <w:ind w:left="2519" w:hanging="419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tabs>
          <w:tab w:val="left" w:pos="2940"/>
        </w:tabs>
        <w:ind w:left="2939" w:hanging="419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3360"/>
        </w:tabs>
        <w:ind w:left="3359" w:hanging="419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tabs>
          <w:tab w:val="left" w:pos="3780"/>
        </w:tabs>
        <w:ind w:left="3779" w:hanging="419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4200"/>
        </w:tabs>
        <w:ind w:left="4199" w:hanging="419"/>
      </w:pPr>
      <w:rPr>
        <w:rFonts w:hint="eastAsia"/>
      </w:rPr>
    </w:lvl>
  </w:abstractNum>
  <w:abstractNum w:abstractNumId="10">
    <w:nsid w:val="4B733A5F"/>
    <w:multiLevelType w:val="multilevel"/>
    <w:tmpl w:val="4B733A5F"/>
    <w:lvl w:ilvl="0" w:tentative="0">
      <w:start w:val="1"/>
      <w:numFmt w:val="decimal"/>
      <w:pStyle w:val="61"/>
      <w:suff w:val="nothing"/>
      <w:lvlText w:val="示例%1："/>
      <w:lvlJc w:val="left"/>
      <w:pPr>
        <w:ind w:left="0" w:firstLine="363"/>
      </w:pPr>
      <w:rPr>
        <w:rFonts w:hint="eastAsia" w:ascii="黑体" w:hAnsi="Times New Roman" w:eastAsia="黑体"/>
        <w:b w:val="0"/>
        <w:i w:val="0"/>
        <w:sz w:val="18"/>
        <w:szCs w:val="18"/>
        <w:vertAlign w:val="baseline"/>
      </w:rPr>
    </w:lvl>
    <w:lvl w:ilvl="1" w:tentative="0">
      <w:start w:val="1"/>
      <w:numFmt w:val="none"/>
      <w:suff w:val="space"/>
      <w:lvlText w:val=""/>
      <w:lvlJc w:val="left"/>
      <w:pPr>
        <w:ind w:left="0" w:firstLine="0"/>
      </w:pPr>
      <w:rPr>
        <w:rFonts w:hint="eastAsia"/>
        <w:vertAlign w:val="baseline"/>
      </w:rPr>
    </w:lvl>
    <w:lvl w:ilvl="2" w:tentative="0">
      <w:start w:val="1"/>
      <w:numFmt w:val="decimal"/>
      <w:suff w:val="space"/>
      <w:lvlText w:val="2.2.%3"/>
      <w:lvlJc w:val="left"/>
      <w:pPr>
        <w:ind w:left="0" w:firstLine="0"/>
      </w:pPr>
      <w:rPr>
        <w:rFonts w:hint="eastAsia"/>
        <w:vertAlign w:val="baseline"/>
      </w:rPr>
    </w:lvl>
    <w:lvl w:ilvl="3" w:tentative="0">
      <w:start w:val="1"/>
      <w:numFmt w:val="decimal"/>
      <w:lvlText w:val="%4."/>
      <w:lvlJc w:val="left"/>
      <w:pPr>
        <w:tabs>
          <w:tab w:val="left" w:pos="0"/>
        </w:tabs>
        <w:ind w:left="992" w:hanging="629"/>
      </w:pPr>
      <w:rPr>
        <w:rFonts w:hint="eastAsia"/>
        <w:vertAlign w:val="baseline"/>
      </w:rPr>
    </w:lvl>
    <w:lvl w:ilvl="4" w:tentative="0">
      <w:start w:val="1"/>
      <w:numFmt w:val="lowerLetter"/>
      <w:lvlText w:val="%5)"/>
      <w:lvlJc w:val="left"/>
      <w:pPr>
        <w:tabs>
          <w:tab w:val="left" w:pos="0"/>
        </w:tabs>
        <w:ind w:left="992" w:hanging="629"/>
      </w:pPr>
      <w:rPr>
        <w:rFonts w:hint="eastAsia"/>
        <w:vertAlign w:val="baseline"/>
      </w:rPr>
    </w:lvl>
    <w:lvl w:ilvl="5" w:tentative="0">
      <w:start w:val="1"/>
      <w:numFmt w:val="lowerRoman"/>
      <w:lvlText w:val="%6."/>
      <w:lvlJc w:val="right"/>
      <w:pPr>
        <w:tabs>
          <w:tab w:val="left" w:pos="0"/>
        </w:tabs>
        <w:ind w:left="992" w:hanging="629"/>
      </w:pPr>
      <w:rPr>
        <w:rFonts w:hint="eastAsia"/>
        <w:vertAlign w:val="baseline"/>
      </w:rPr>
    </w:lvl>
    <w:lvl w:ilvl="6" w:tentative="0">
      <w:start w:val="1"/>
      <w:numFmt w:val="decimal"/>
      <w:lvlText w:val="%7."/>
      <w:lvlJc w:val="left"/>
      <w:pPr>
        <w:tabs>
          <w:tab w:val="left" w:pos="0"/>
        </w:tabs>
        <w:ind w:left="992" w:hanging="629"/>
      </w:pPr>
      <w:rPr>
        <w:rFonts w:hint="eastAsia"/>
        <w:vertAlign w:val="baseline"/>
      </w:rPr>
    </w:lvl>
    <w:lvl w:ilvl="7" w:tentative="0">
      <w:start w:val="1"/>
      <w:numFmt w:val="lowerLetter"/>
      <w:lvlText w:val="%8)"/>
      <w:lvlJc w:val="left"/>
      <w:pPr>
        <w:tabs>
          <w:tab w:val="left" w:pos="0"/>
        </w:tabs>
        <w:ind w:left="992" w:hanging="629"/>
      </w:pPr>
      <w:rPr>
        <w:rFonts w:hint="eastAsia"/>
        <w:vertAlign w:val="baseline"/>
      </w:rPr>
    </w:lvl>
    <w:lvl w:ilvl="8" w:tentative="0">
      <w:start w:val="1"/>
      <w:numFmt w:val="lowerRoman"/>
      <w:lvlText w:val="%9."/>
      <w:lvlJc w:val="right"/>
      <w:pPr>
        <w:tabs>
          <w:tab w:val="left" w:pos="0"/>
        </w:tabs>
        <w:ind w:left="992" w:hanging="629"/>
      </w:pPr>
      <w:rPr>
        <w:rFonts w:hint="eastAsia"/>
        <w:vertAlign w:val="baseline"/>
      </w:rPr>
    </w:lvl>
  </w:abstractNum>
  <w:abstractNum w:abstractNumId="11">
    <w:nsid w:val="557C2AF5"/>
    <w:multiLevelType w:val="multilevel"/>
    <w:tmpl w:val="557C2AF5"/>
    <w:lvl w:ilvl="0" w:tentative="0">
      <w:start w:val="1"/>
      <w:numFmt w:val="decimal"/>
      <w:pStyle w:val="127"/>
      <w:suff w:val="nothing"/>
      <w:lvlText w:val="图%1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1" w:tentative="0">
      <w:start w:val="1"/>
      <w:numFmt w:val="decimal"/>
      <w:suff w:val="nothing"/>
      <w:lvlText w:val="%1%2　"/>
      <w:lvlJc w:val="left"/>
      <w:pPr>
        <w:ind w:left="0" w:firstLine="0"/>
      </w:pPr>
      <w:rPr>
        <w:rFonts w:hint="default" w:ascii="Times New Roman" w:hAnsi="Times New Roman" w:eastAsia="黑体"/>
        <w:b w:val="0"/>
        <w:i w:val="0"/>
        <w:sz w:val="21"/>
      </w:rPr>
    </w:lvl>
    <w:lvl w:ilvl="2" w:tentative="0">
      <w:start w:val="1"/>
      <w:numFmt w:val="decimal"/>
      <w:suff w:val="nothing"/>
      <w:lvlText w:val="%1%2.%3　"/>
      <w:lvlJc w:val="left"/>
      <w:pPr>
        <w:ind w:left="0" w:firstLine="0"/>
      </w:pPr>
      <w:rPr>
        <w:rFonts w:hint="default" w:ascii="Times New Roman" w:hAnsi="Times New Roman" w:eastAsia="黑体"/>
        <w:b w:val="0"/>
        <w:i w:val="0"/>
        <w:sz w:val="21"/>
      </w:rPr>
    </w:lvl>
    <w:lvl w:ilvl="3" w:tentative="0">
      <w:start w:val="1"/>
      <w:numFmt w:val="decimal"/>
      <w:suff w:val="nothing"/>
      <w:lvlText w:val="%1%2.%3.%4　"/>
      <w:lvlJc w:val="left"/>
      <w:pPr>
        <w:ind w:left="0" w:firstLine="0"/>
      </w:pPr>
      <w:rPr>
        <w:rFonts w:hint="default" w:ascii="Times New Roman" w:hAnsi="Times New Roman" w:eastAsia="黑体"/>
        <w:b w:val="0"/>
        <w:i w:val="0"/>
        <w:sz w:val="21"/>
      </w:rPr>
    </w:lvl>
    <w:lvl w:ilvl="4" w:tentative="0">
      <w:start w:val="1"/>
      <w:numFmt w:val="decimal"/>
      <w:suff w:val="nothing"/>
      <w:lvlText w:val="%1%2.%3.%4.%5　"/>
      <w:lvlJc w:val="left"/>
      <w:pPr>
        <w:ind w:left="0" w:firstLine="0"/>
      </w:pPr>
      <w:rPr>
        <w:rFonts w:hint="default" w:ascii="Times New Roman" w:hAnsi="Times New Roman" w:eastAsia="黑体"/>
        <w:b w:val="0"/>
        <w:i w:val="0"/>
        <w:sz w:val="21"/>
      </w:rPr>
    </w:lvl>
    <w:lvl w:ilvl="5" w:tentative="0">
      <w:start w:val="1"/>
      <w:numFmt w:val="decimal"/>
      <w:suff w:val="nothing"/>
      <w:lvlText w:val="%1%2.%3.%4.%5.%6　"/>
      <w:lvlJc w:val="left"/>
      <w:pPr>
        <w:ind w:left="0" w:firstLine="0"/>
      </w:pPr>
      <w:rPr>
        <w:rFonts w:hint="default" w:ascii="Times New Roman" w:hAnsi="Times New Roman" w:eastAsia="黑体"/>
        <w:b w:val="0"/>
        <w:i w:val="0"/>
        <w:sz w:val="21"/>
      </w:rPr>
    </w:lvl>
    <w:lvl w:ilvl="6" w:tentative="0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hint="default" w:ascii="Times New Roman" w:hAnsi="Times New Roman" w:eastAsia="黑体"/>
        <w:b w:val="0"/>
        <w:i w:val="0"/>
        <w:sz w:val="21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hint="eastAsia"/>
      </w:rPr>
    </w:lvl>
  </w:abstractNum>
  <w:abstractNum w:abstractNumId="12">
    <w:nsid w:val="60B55DC2"/>
    <w:multiLevelType w:val="multilevel"/>
    <w:tmpl w:val="60B55DC2"/>
    <w:lvl w:ilvl="0" w:tentative="0">
      <w:start w:val="1"/>
      <w:numFmt w:val="upperLetter"/>
      <w:pStyle w:val="85"/>
      <w:lvlText w:val="%1"/>
      <w:lvlJc w:val="left"/>
      <w:pPr>
        <w:tabs>
          <w:tab w:val="left" w:pos="0"/>
        </w:tabs>
        <w:ind w:left="0" w:hanging="425"/>
      </w:pPr>
      <w:rPr>
        <w:rFonts w:hint="eastAsia"/>
      </w:rPr>
    </w:lvl>
    <w:lvl w:ilvl="1" w:tentative="0">
      <w:start w:val="1"/>
      <w:numFmt w:val="decimal"/>
      <w:pStyle w:val="86"/>
      <w:suff w:val="nothing"/>
      <w:lvlText w:val="表%1.%2　"/>
      <w:lvlJc w:val="left"/>
      <w:pPr>
        <w:ind w:left="567" w:hanging="567"/>
      </w:pPr>
      <w:rPr>
        <w:rFonts w:hint="eastAsia"/>
      </w:rPr>
    </w:lvl>
    <w:lvl w:ilvl="2" w:tentative="0">
      <w:start w:val="1"/>
      <w:numFmt w:val="decimal"/>
      <w:lvlText w:val="%1.%2.%3"/>
      <w:lvlJc w:val="left"/>
      <w:pPr>
        <w:tabs>
          <w:tab w:val="left" w:pos="993"/>
        </w:tabs>
        <w:ind w:left="993" w:hanging="567"/>
      </w:pPr>
      <w:rPr>
        <w:rFonts w:hint="eastAsia"/>
      </w:rPr>
    </w:lvl>
    <w:lvl w:ilvl="3" w:tentative="0">
      <w:start w:val="1"/>
      <w:numFmt w:val="decimal"/>
      <w:lvlText w:val="%1.%2.%3.%4"/>
      <w:lvlJc w:val="left"/>
      <w:pPr>
        <w:tabs>
          <w:tab w:val="left" w:pos="2291"/>
        </w:tabs>
        <w:ind w:left="1559" w:hanging="708"/>
      </w:pPr>
      <w:rPr>
        <w:rFonts w:hint="eastAsia"/>
      </w:rPr>
    </w:lvl>
    <w:lvl w:ilvl="4" w:tentative="0">
      <w:start w:val="1"/>
      <w:numFmt w:val="decimal"/>
      <w:lvlText w:val="%1.%2.%3.%4.%5"/>
      <w:lvlJc w:val="left"/>
      <w:pPr>
        <w:tabs>
          <w:tab w:val="left" w:pos="3076"/>
        </w:tabs>
        <w:ind w:left="2126" w:hanging="850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tabs>
          <w:tab w:val="left" w:pos="3861"/>
        </w:tabs>
        <w:ind w:left="2835" w:hanging="1134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tabs>
          <w:tab w:val="left" w:pos="4646"/>
        </w:tabs>
        <w:ind w:left="3402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5431"/>
        </w:tabs>
        <w:ind w:left="3969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6217"/>
        </w:tabs>
        <w:ind w:left="4677" w:hanging="1700"/>
      </w:pPr>
      <w:rPr>
        <w:rFonts w:hint="eastAsia"/>
      </w:rPr>
    </w:lvl>
  </w:abstractNum>
  <w:abstractNum w:abstractNumId="13">
    <w:nsid w:val="646260FA"/>
    <w:multiLevelType w:val="multilevel"/>
    <w:tmpl w:val="646260FA"/>
    <w:lvl w:ilvl="0" w:tentative="0">
      <w:start w:val="1"/>
      <w:numFmt w:val="decimal"/>
      <w:pStyle w:val="125"/>
      <w:suff w:val="nothing"/>
      <w:lvlText w:val="表%1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1" w:tentative="0">
      <w:start w:val="1"/>
      <w:numFmt w:val="decimal"/>
      <w:lvlText w:val="%1.%2"/>
      <w:lvlJc w:val="left"/>
      <w:pPr>
        <w:tabs>
          <w:tab w:val="left" w:pos="992"/>
        </w:tabs>
        <w:ind w:left="992" w:hanging="567"/>
      </w:pPr>
      <w:rPr>
        <w:rFonts w:hint="eastAsia"/>
      </w:rPr>
    </w:lvl>
    <w:lvl w:ilvl="2" w:tentative="0">
      <w:start w:val="1"/>
      <w:numFmt w:val="decimal"/>
      <w:lvlText w:val="%1.%2.%3"/>
      <w:lvlJc w:val="left"/>
      <w:pPr>
        <w:tabs>
          <w:tab w:val="left" w:pos="1418"/>
        </w:tabs>
        <w:ind w:left="1418" w:hanging="567"/>
      </w:pPr>
      <w:rPr>
        <w:rFonts w:hint="eastAsia"/>
      </w:rPr>
    </w:lvl>
    <w:lvl w:ilvl="3" w:tentative="0">
      <w:start w:val="1"/>
      <w:numFmt w:val="decimal"/>
      <w:lvlText w:val="%1.%2.%3.%4"/>
      <w:lvlJc w:val="left"/>
      <w:pPr>
        <w:tabs>
          <w:tab w:val="left" w:pos="1984"/>
        </w:tabs>
        <w:ind w:left="1984" w:hanging="708"/>
      </w:pPr>
      <w:rPr>
        <w:rFonts w:hint="eastAsia"/>
      </w:rPr>
    </w:lvl>
    <w:lvl w:ilvl="4" w:tentative="0">
      <w:start w:val="1"/>
      <w:numFmt w:val="decimal"/>
      <w:lvlText w:val="%1.%2.%3.%4.%5"/>
      <w:lvlJc w:val="left"/>
      <w:pPr>
        <w:tabs>
          <w:tab w:val="left" w:pos="2551"/>
        </w:tabs>
        <w:ind w:left="2551" w:hanging="850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tabs>
          <w:tab w:val="left" w:pos="3260"/>
        </w:tabs>
        <w:ind w:left="3260" w:hanging="1134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tabs>
          <w:tab w:val="left" w:pos="3827"/>
        </w:tabs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394"/>
        </w:tabs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5102"/>
        </w:tabs>
        <w:ind w:left="5102" w:hanging="1700"/>
      </w:pPr>
      <w:rPr>
        <w:rFonts w:hint="eastAsia"/>
      </w:rPr>
    </w:lvl>
  </w:abstractNum>
  <w:abstractNum w:abstractNumId="14">
    <w:nsid w:val="657D3FBC"/>
    <w:multiLevelType w:val="multilevel"/>
    <w:tmpl w:val="657D3FBC"/>
    <w:lvl w:ilvl="0" w:tentative="0">
      <w:start w:val="1"/>
      <w:numFmt w:val="upperLetter"/>
      <w:pStyle w:val="83"/>
      <w:suff w:val="nothing"/>
      <w:lvlText w:val="附　录　%1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pacing w:val="0"/>
        <w:w w:val="100"/>
        <w:sz w:val="21"/>
      </w:rPr>
    </w:lvl>
    <w:lvl w:ilvl="1" w:tentative="0">
      <w:start w:val="1"/>
      <w:numFmt w:val="decimal"/>
      <w:pStyle w:val="101"/>
      <w:suff w:val="nothing"/>
      <w:lvlText w:val="%1.%2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napToGrid/>
        <w:spacing w:val="0"/>
        <w:w w:val="100"/>
        <w:kern w:val="21"/>
        <w:sz w:val="21"/>
      </w:rPr>
    </w:lvl>
    <w:lvl w:ilvl="2" w:tentative="0">
      <w:start w:val="1"/>
      <w:numFmt w:val="decimal"/>
      <w:pStyle w:val="102"/>
      <w:suff w:val="nothing"/>
      <w:lvlText w:val="%1.%2.%3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3" w:tentative="0">
      <w:start w:val="1"/>
      <w:numFmt w:val="decimal"/>
      <w:pStyle w:val="87"/>
      <w:suff w:val="nothing"/>
      <w:lvlText w:val="%1.%2.%3.%4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4" w:tentative="0">
      <w:start w:val="1"/>
      <w:numFmt w:val="decimal"/>
      <w:pStyle w:val="92"/>
      <w:suff w:val="nothing"/>
      <w:lvlText w:val="%1.%2.%3.%4.%5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5" w:tentative="0">
      <w:start w:val="1"/>
      <w:numFmt w:val="decimal"/>
      <w:pStyle w:val="95"/>
      <w:suff w:val="nothing"/>
      <w:lvlText w:val="%1.%2.%3.%4.%5.%6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6" w:tentative="0">
      <w:start w:val="1"/>
      <w:numFmt w:val="decimal"/>
      <w:pStyle w:val="99"/>
      <w:suff w:val="nothing"/>
      <w:lvlText w:val="%1.%2.%3.%4.%5.%6.%7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394"/>
        </w:tabs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5102"/>
        </w:tabs>
        <w:ind w:left="5102" w:hanging="1700"/>
      </w:pPr>
      <w:rPr>
        <w:rFonts w:hint="eastAsia"/>
      </w:rPr>
    </w:lvl>
  </w:abstractNum>
  <w:abstractNum w:abstractNumId="15">
    <w:nsid w:val="6D6C07CD"/>
    <w:multiLevelType w:val="multilevel"/>
    <w:tmpl w:val="6D6C07CD"/>
    <w:lvl w:ilvl="0" w:tentative="0">
      <w:start w:val="1"/>
      <w:numFmt w:val="lowerLetter"/>
      <w:pStyle w:val="104"/>
      <w:lvlText w:val="%1)"/>
      <w:lvlJc w:val="left"/>
      <w:pPr>
        <w:tabs>
          <w:tab w:val="left" w:pos="839"/>
        </w:tabs>
        <w:ind w:left="839" w:hanging="419"/>
      </w:pPr>
      <w:rPr>
        <w:rFonts w:hint="eastAsia" w:ascii="宋体" w:eastAsia="宋体"/>
        <w:b w:val="0"/>
        <w:i w:val="0"/>
        <w:sz w:val="21"/>
      </w:rPr>
    </w:lvl>
    <w:lvl w:ilvl="1" w:tentative="0">
      <w:start w:val="1"/>
      <w:numFmt w:val="decimal"/>
      <w:pStyle w:val="94"/>
      <w:lvlText w:val="%2)"/>
      <w:lvlJc w:val="left"/>
      <w:pPr>
        <w:tabs>
          <w:tab w:val="left" w:pos="840"/>
        </w:tabs>
        <w:ind w:left="839" w:hanging="419"/>
      </w:pPr>
      <w:rPr>
        <w:rFonts w:hint="eastAsia" w:ascii="宋体" w:eastAsia="宋体"/>
        <w:b w:val="0"/>
        <w:i w:val="0"/>
        <w:sz w:val="21"/>
      </w:r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59" w:hanging="419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79" w:hanging="419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099" w:hanging="419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19" w:hanging="419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39" w:hanging="419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59" w:hanging="419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79" w:hanging="419"/>
      </w:pPr>
      <w:rPr>
        <w:rFonts w:hint="eastAsia"/>
      </w:rPr>
    </w:lvl>
  </w:abstractNum>
  <w:abstractNum w:abstractNumId="16">
    <w:nsid w:val="6DBF04F4"/>
    <w:multiLevelType w:val="multilevel"/>
    <w:tmpl w:val="6DBF04F4"/>
    <w:lvl w:ilvl="0" w:tentative="0">
      <w:start w:val="1"/>
      <w:numFmt w:val="none"/>
      <w:pStyle w:val="56"/>
      <w:suff w:val="nothing"/>
      <w:lvlText w:val="%1注："/>
      <w:lvlJc w:val="left"/>
      <w:pPr>
        <w:ind w:left="726" w:hanging="363"/>
      </w:pPr>
      <w:rPr>
        <w:rFonts w:hint="eastAsia" w:ascii="黑体" w:hAnsi="Times New Roman" w:eastAsia="黑体"/>
        <w:b w:val="0"/>
        <w:i w:val="0"/>
        <w:sz w:val="18"/>
      </w:rPr>
    </w:lvl>
    <w:lvl w:ilvl="1" w:tentative="0">
      <w:start w:val="1"/>
      <w:numFmt w:val="lowerLetter"/>
      <w:lvlText w:val="%2)"/>
      <w:lvlJc w:val="left"/>
      <w:pPr>
        <w:tabs>
          <w:tab w:val="left" w:pos="1140"/>
        </w:tabs>
        <w:ind w:left="726" w:hanging="363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tabs>
          <w:tab w:val="left" w:pos="1140"/>
        </w:tabs>
        <w:ind w:left="726" w:hanging="363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tabs>
          <w:tab w:val="left" w:pos="1140"/>
        </w:tabs>
        <w:ind w:left="726" w:hanging="363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tabs>
          <w:tab w:val="left" w:pos="1140"/>
        </w:tabs>
        <w:ind w:left="726" w:hanging="363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tabs>
          <w:tab w:val="left" w:pos="1140"/>
        </w:tabs>
        <w:ind w:left="726" w:hanging="363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1140"/>
        </w:tabs>
        <w:ind w:left="726" w:hanging="363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tabs>
          <w:tab w:val="left" w:pos="1140"/>
        </w:tabs>
        <w:ind w:left="726" w:hanging="363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1140"/>
        </w:tabs>
        <w:ind w:left="726" w:hanging="363"/>
      </w:pPr>
      <w:rPr>
        <w:rFonts w:hint="eastAsia"/>
      </w:rPr>
    </w:lvl>
  </w:abstractNum>
  <w:num w:numId="1">
    <w:abstractNumId w:val="8"/>
  </w:num>
  <w:num w:numId="2">
    <w:abstractNumId w:val="5"/>
  </w:num>
  <w:num w:numId="3">
    <w:abstractNumId w:val="7"/>
  </w:num>
  <w:num w:numId="4">
    <w:abstractNumId w:val="2"/>
  </w:num>
  <w:num w:numId="5">
    <w:abstractNumId w:val="9"/>
  </w:num>
  <w:num w:numId="6">
    <w:abstractNumId w:val="16"/>
  </w:num>
  <w:num w:numId="7">
    <w:abstractNumId w:val="0"/>
  </w:num>
  <w:num w:numId="8">
    <w:abstractNumId w:val="10"/>
  </w:num>
  <w:num w:numId="9">
    <w:abstractNumId w:val="4"/>
  </w:num>
  <w:num w:numId="10">
    <w:abstractNumId w:val="14"/>
  </w:num>
  <w:num w:numId="11">
    <w:abstractNumId w:val="12"/>
  </w:num>
  <w:num w:numId="12">
    <w:abstractNumId w:val="15"/>
  </w:num>
  <w:num w:numId="13">
    <w:abstractNumId w:val="6"/>
  </w:num>
  <w:num w:numId="14">
    <w:abstractNumId w:val="1"/>
  </w:num>
  <w:num w:numId="15">
    <w:abstractNumId w:val="3"/>
  </w:num>
  <w:num w:numId="16">
    <w:abstractNumId w:val="13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trackRevisions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35925"/>
    <w:rsid w:val="00000244"/>
    <w:rsid w:val="0000185F"/>
    <w:rsid w:val="000038D3"/>
    <w:rsid w:val="0000586F"/>
    <w:rsid w:val="00013D86"/>
    <w:rsid w:val="00013E02"/>
    <w:rsid w:val="0002143C"/>
    <w:rsid w:val="00025A65"/>
    <w:rsid w:val="00026C31"/>
    <w:rsid w:val="00027280"/>
    <w:rsid w:val="000320A7"/>
    <w:rsid w:val="00035925"/>
    <w:rsid w:val="00067CDF"/>
    <w:rsid w:val="00074FBE"/>
    <w:rsid w:val="00083A09"/>
    <w:rsid w:val="0009005E"/>
    <w:rsid w:val="00092857"/>
    <w:rsid w:val="00096E86"/>
    <w:rsid w:val="000A20A9"/>
    <w:rsid w:val="000A48B1"/>
    <w:rsid w:val="000B3143"/>
    <w:rsid w:val="000C6B05"/>
    <w:rsid w:val="000C6DD6"/>
    <w:rsid w:val="000C73D4"/>
    <w:rsid w:val="000D3D4C"/>
    <w:rsid w:val="000D4F51"/>
    <w:rsid w:val="000D718B"/>
    <w:rsid w:val="000E0C46"/>
    <w:rsid w:val="000F030C"/>
    <w:rsid w:val="000F129C"/>
    <w:rsid w:val="001056DE"/>
    <w:rsid w:val="001124C0"/>
    <w:rsid w:val="0013175F"/>
    <w:rsid w:val="00134B5F"/>
    <w:rsid w:val="001512B4"/>
    <w:rsid w:val="001620A5"/>
    <w:rsid w:val="00164E53"/>
    <w:rsid w:val="0016699D"/>
    <w:rsid w:val="00175159"/>
    <w:rsid w:val="00176208"/>
    <w:rsid w:val="0018211B"/>
    <w:rsid w:val="001840D3"/>
    <w:rsid w:val="001900F8"/>
    <w:rsid w:val="00191258"/>
    <w:rsid w:val="00192680"/>
    <w:rsid w:val="00193037"/>
    <w:rsid w:val="00193A2C"/>
    <w:rsid w:val="001A288E"/>
    <w:rsid w:val="001B6DC2"/>
    <w:rsid w:val="001C149C"/>
    <w:rsid w:val="001C21AC"/>
    <w:rsid w:val="001C47BA"/>
    <w:rsid w:val="001C59EA"/>
    <w:rsid w:val="001D406C"/>
    <w:rsid w:val="001D41EE"/>
    <w:rsid w:val="001E0380"/>
    <w:rsid w:val="001E13B1"/>
    <w:rsid w:val="001F0ED9"/>
    <w:rsid w:val="001F3A19"/>
    <w:rsid w:val="00234467"/>
    <w:rsid w:val="00237D8D"/>
    <w:rsid w:val="00241DA2"/>
    <w:rsid w:val="00247FEE"/>
    <w:rsid w:val="00250E7D"/>
    <w:rsid w:val="002565D5"/>
    <w:rsid w:val="002622C0"/>
    <w:rsid w:val="002778AE"/>
    <w:rsid w:val="0028269A"/>
    <w:rsid w:val="00283590"/>
    <w:rsid w:val="00286973"/>
    <w:rsid w:val="00294E70"/>
    <w:rsid w:val="002A1924"/>
    <w:rsid w:val="002A7420"/>
    <w:rsid w:val="002B0F12"/>
    <w:rsid w:val="002B1308"/>
    <w:rsid w:val="002B4554"/>
    <w:rsid w:val="002C72D8"/>
    <w:rsid w:val="002D11FA"/>
    <w:rsid w:val="002E0DDF"/>
    <w:rsid w:val="002E2906"/>
    <w:rsid w:val="002E5635"/>
    <w:rsid w:val="002E64C3"/>
    <w:rsid w:val="002E6A2C"/>
    <w:rsid w:val="002F1D8C"/>
    <w:rsid w:val="002F21DA"/>
    <w:rsid w:val="00301F39"/>
    <w:rsid w:val="0030443C"/>
    <w:rsid w:val="00325926"/>
    <w:rsid w:val="00327A8A"/>
    <w:rsid w:val="00336610"/>
    <w:rsid w:val="00343F73"/>
    <w:rsid w:val="00345060"/>
    <w:rsid w:val="0035323B"/>
    <w:rsid w:val="003547F8"/>
    <w:rsid w:val="003609D2"/>
    <w:rsid w:val="00363F22"/>
    <w:rsid w:val="00375564"/>
    <w:rsid w:val="00383191"/>
    <w:rsid w:val="00383295"/>
    <w:rsid w:val="00386DED"/>
    <w:rsid w:val="003912E7"/>
    <w:rsid w:val="00393947"/>
    <w:rsid w:val="003A2275"/>
    <w:rsid w:val="003A6A4F"/>
    <w:rsid w:val="003A7088"/>
    <w:rsid w:val="003B00DF"/>
    <w:rsid w:val="003B1275"/>
    <w:rsid w:val="003B1778"/>
    <w:rsid w:val="003C11CB"/>
    <w:rsid w:val="003C75F3"/>
    <w:rsid w:val="003C78A3"/>
    <w:rsid w:val="003E1867"/>
    <w:rsid w:val="003E5729"/>
    <w:rsid w:val="003F4EE0"/>
    <w:rsid w:val="00402153"/>
    <w:rsid w:val="00402FC1"/>
    <w:rsid w:val="00425082"/>
    <w:rsid w:val="00431DEB"/>
    <w:rsid w:val="00446B29"/>
    <w:rsid w:val="00453F9A"/>
    <w:rsid w:val="00471E91"/>
    <w:rsid w:val="00474675"/>
    <w:rsid w:val="0047470C"/>
    <w:rsid w:val="0049614D"/>
    <w:rsid w:val="004A35F9"/>
    <w:rsid w:val="004B24C1"/>
    <w:rsid w:val="004C292F"/>
    <w:rsid w:val="00510280"/>
    <w:rsid w:val="00513D73"/>
    <w:rsid w:val="00514A43"/>
    <w:rsid w:val="005174E5"/>
    <w:rsid w:val="00522393"/>
    <w:rsid w:val="00522620"/>
    <w:rsid w:val="00525656"/>
    <w:rsid w:val="00534C02"/>
    <w:rsid w:val="0054264B"/>
    <w:rsid w:val="00543786"/>
    <w:rsid w:val="005533D7"/>
    <w:rsid w:val="005576E4"/>
    <w:rsid w:val="005703DE"/>
    <w:rsid w:val="0058464E"/>
    <w:rsid w:val="005A01CB"/>
    <w:rsid w:val="005A58FF"/>
    <w:rsid w:val="005A5EAF"/>
    <w:rsid w:val="005A64C0"/>
    <w:rsid w:val="005B3C11"/>
    <w:rsid w:val="005C1C28"/>
    <w:rsid w:val="005C6DB5"/>
    <w:rsid w:val="005E19E7"/>
    <w:rsid w:val="005F7E7E"/>
    <w:rsid w:val="0061716C"/>
    <w:rsid w:val="006243A1"/>
    <w:rsid w:val="00632E56"/>
    <w:rsid w:val="00635CBA"/>
    <w:rsid w:val="0064338B"/>
    <w:rsid w:val="00646542"/>
    <w:rsid w:val="006504F4"/>
    <w:rsid w:val="00654BC9"/>
    <w:rsid w:val="006552FD"/>
    <w:rsid w:val="00663AF3"/>
    <w:rsid w:val="00666B6C"/>
    <w:rsid w:val="00682682"/>
    <w:rsid w:val="00682702"/>
    <w:rsid w:val="00691FA3"/>
    <w:rsid w:val="00692368"/>
    <w:rsid w:val="006A2EBC"/>
    <w:rsid w:val="006A5EA0"/>
    <w:rsid w:val="006A783B"/>
    <w:rsid w:val="006A7B33"/>
    <w:rsid w:val="006B4E13"/>
    <w:rsid w:val="006B75DD"/>
    <w:rsid w:val="006C67E0"/>
    <w:rsid w:val="006C7ABA"/>
    <w:rsid w:val="006D0D60"/>
    <w:rsid w:val="006D1122"/>
    <w:rsid w:val="006D3C00"/>
    <w:rsid w:val="006E3675"/>
    <w:rsid w:val="006E4A7F"/>
    <w:rsid w:val="00704DF6"/>
    <w:rsid w:val="0070651C"/>
    <w:rsid w:val="007132A3"/>
    <w:rsid w:val="00716421"/>
    <w:rsid w:val="00724EFB"/>
    <w:rsid w:val="007419C3"/>
    <w:rsid w:val="007467A7"/>
    <w:rsid w:val="007469DD"/>
    <w:rsid w:val="0074741B"/>
    <w:rsid w:val="0074759E"/>
    <w:rsid w:val="007478EA"/>
    <w:rsid w:val="0075415C"/>
    <w:rsid w:val="00763502"/>
    <w:rsid w:val="007913AB"/>
    <w:rsid w:val="007914F7"/>
    <w:rsid w:val="007B1625"/>
    <w:rsid w:val="007B706E"/>
    <w:rsid w:val="007B71EB"/>
    <w:rsid w:val="007C501A"/>
    <w:rsid w:val="007C6205"/>
    <w:rsid w:val="007C686A"/>
    <w:rsid w:val="007C728E"/>
    <w:rsid w:val="007D2C53"/>
    <w:rsid w:val="007D3D60"/>
    <w:rsid w:val="007E1980"/>
    <w:rsid w:val="007E4B76"/>
    <w:rsid w:val="007E5EA8"/>
    <w:rsid w:val="007F0CF1"/>
    <w:rsid w:val="007F12A5"/>
    <w:rsid w:val="007F4CF1"/>
    <w:rsid w:val="007F758D"/>
    <w:rsid w:val="007F7D52"/>
    <w:rsid w:val="0080654C"/>
    <w:rsid w:val="008071C6"/>
    <w:rsid w:val="00817A00"/>
    <w:rsid w:val="00835DB3"/>
    <w:rsid w:val="0083617B"/>
    <w:rsid w:val="008371BD"/>
    <w:rsid w:val="008504A8"/>
    <w:rsid w:val="0085282E"/>
    <w:rsid w:val="00863E41"/>
    <w:rsid w:val="0087198C"/>
    <w:rsid w:val="00872C1F"/>
    <w:rsid w:val="00873B42"/>
    <w:rsid w:val="008856D8"/>
    <w:rsid w:val="00892E82"/>
    <w:rsid w:val="008C1B58"/>
    <w:rsid w:val="008C39AE"/>
    <w:rsid w:val="008C4FC7"/>
    <w:rsid w:val="008C590D"/>
    <w:rsid w:val="008E031B"/>
    <w:rsid w:val="008E7029"/>
    <w:rsid w:val="008E7EF6"/>
    <w:rsid w:val="008F1F98"/>
    <w:rsid w:val="008F6758"/>
    <w:rsid w:val="009040DD"/>
    <w:rsid w:val="00905B47"/>
    <w:rsid w:val="0091331C"/>
    <w:rsid w:val="009279DE"/>
    <w:rsid w:val="00930116"/>
    <w:rsid w:val="0094212C"/>
    <w:rsid w:val="00944542"/>
    <w:rsid w:val="00954689"/>
    <w:rsid w:val="009617C9"/>
    <w:rsid w:val="00961C93"/>
    <w:rsid w:val="00965324"/>
    <w:rsid w:val="0097091E"/>
    <w:rsid w:val="0097306C"/>
    <w:rsid w:val="009760D3"/>
    <w:rsid w:val="00977132"/>
    <w:rsid w:val="00981A4B"/>
    <w:rsid w:val="00982501"/>
    <w:rsid w:val="0098300D"/>
    <w:rsid w:val="009877D3"/>
    <w:rsid w:val="00992680"/>
    <w:rsid w:val="00994E8F"/>
    <w:rsid w:val="009951DC"/>
    <w:rsid w:val="009959BB"/>
    <w:rsid w:val="00997158"/>
    <w:rsid w:val="009A3A7C"/>
    <w:rsid w:val="009B2ADB"/>
    <w:rsid w:val="009B603A"/>
    <w:rsid w:val="009C2D0E"/>
    <w:rsid w:val="009C3DAC"/>
    <w:rsid w:val="009C42E0"/>
    <w:rsid w:val="009D5362"/>
    <w:rsid w:val="009E1415"/>
    <w:rsid w:val="009E6116"/>
    <w:rsid w:val="00A02E43"/>
    <w:rsid w:val="00A065F9"/>
    <w:rsid w:val="00A07F34"/>
    <w:rsid w:val="00A22154"/>
    <w:rsid w:val="00A25C38"/>
    <w:rsid w:val="00A36BBE"/>
    <w:rsid w:val="00A4307A"/>
    <w:rsid w:val="00A47EBB"/>
    <w:rsid w:val="00A51CDD"/>
    <w:rsid w:val="00A53606"/>
    <w:rsid w:val="00A6730D"/>
    <w:rsid w:val="00A71625"/>
    <w:rsid w:val="00A71B9B"/>
    <w:rsid w:val="00A751C7"/>
    <w:rsid w:val="00A87844"/>
    <w:rsid w:val="00AA038C"/>
    <w:rsid w:val="00AA7A09"/>
    <w:rsid w:val="00AB3B50"/>
    <w:rsid w:val="00AC05B1"/>
    <w:rsid w:val="00AD356C"/>
    <w:rsid w:val="00AE2914"/>
    <w:rsid w:val="00AE6D15"/>
    <w:rsid w:val="00B04182"/>
    <w:rsid w:val="00B07AE3"/>
    <w:rsid w:val="00B11430"/>
    <w:rsid w:val="00B353EB"/>
    <w:rsid w:val="00B439C4"/>
    <w:rsid w:val="00B4535E"/>
    <w:rsid w:val="00B5078A"/>
    <w:rsid w:val="00B52A8C"/>
    <w:rsid w:val="00B636A8"/>
    <w:rsid w:val="00B665C6"/>
    <w:rsid w:val="00B805AF"/>
    <w:rsid w:val="00B869EC"/>
    <w:rsid w:val="00B9397A"/>
    <w:rsid w:val="00B9633D"/>
    <w:rsid w:val="00BA2EBE"/>
    <w:rsid w:val="00BB0F28"/>
    <w:rsid w:val="00BB458A"/>
    <w:rsid w:val="00BC213B"/>
    <w:rsid w:val="00BD00D3"/>
    <w:rsid w:val="00BD1659"/>
    <w:rsid w:val="00BD3AA9"/>
    <w:rsid w:val="00BD4A18"/>
    <w:rsid w:val="00BD6DB2"/>
    <w:rsid w:val="00BE11CF"/>
    <w:rsid w:val="00BE21AB"/>
    <w:rsid w:val="00BE55CB"/>
    <w:rsid w:val="00BF30D5"/>
    <w:rsid w:val="00BF617A"/>
    <w:rsid w:val="00C0379D"/>
    <w:rsid w:val="00C03931"/>
    <w:rsid w:val="00C05FE3"/>
    <w:rsid w:val="00C2136D"/>
    <w:rsid w:val="00C214EE"/>
    <w:rsid w:val="00C2314B"/>
    <w:rsid w:val="00C24971"/>
    <w:rsid w:val="00C26BE5"/>
    <w:rsid w:val="00C26E4D"/>
    <w:rsid w:val="00C27909"/>
    <w:rsid w:val="00C27B03"/>
    <w:rsid w:val="00C314E1"/>
    <w:rsid w:val="00C34397"/>
    <w:rsid w:val="00C4095D"/>
    <w:rsid w:val="00C45338"/>
    <w:rsid w:val="00C601D2"/>
    <w:rsid w:val="00C65BCC"/>
    <w:rsid w:val="00C66970"/>
    <w:rsid w:val="00C8691C"/>
    <w:rsid w:val="00CA168A"/>
    <w:rsid w:val="00CA357E"/>
    <w:rsid w:val="00CA44F9"/>
    <w:rsid w:val="00CA4A69"/>
    <w:rsid w:val="00CC3E0C"/>
    <w:rsid w:val="00CC58D3"/>
    <w:rsid w:val="00CC784D"/>
    <w:rsid w:val="00D0337B"/>
    <w:rsid w:val="00D079B2"/>
    <w:rsid w:val="00D114E9"/>
    <w:rsid w:val="00D429C6"/>
    <w:rsid w:val="00D47748"/>
    <w:rsid w:val="00D54CC3"/>
    <w:rsid w:val="00D6041A"/>
    <w:rsid w:val="00D633EB"/>
    <w:rsid w:val="00D82FF7"/>
    <w:rsid w:val="00D847FE"/>
    <w:rsid w:val="00D964EA"/>
    <w:rsid w:val="00D966D0"/>
    <w:rsid w:val="00DA0C59"/>
    <w:rsid w:val="00DA3991"/>
    <w:rsid w:val="00DB7E6C"/>
    <w:rsid w:val="00DD5A29"/>
    <w:rsid w:val="00DD5D9D"/>
    <w:rsid w:val="00DE35CB"/>
    <w:rsid w:val="00DF21E9"/>
    <w:rsid w:val="00E00F14"/>
    <w:rsid w:val="00E06386"/>
    <w:rsid w:val="00E24EB4"/>
    <w:rsid w:val="00E320ED"/>
    <w:rsid w:val="00E33AFB"/>
    <w:rsid w:val="00E34218"/>
    <w:rsid w:val="00E46282"/>
    <w:rsid w:val="00E5216E"/>
    <w:rsid w:val="00E72D8D"/>
    <w:rsid w:val="00E82344"/>
    <w:rsid w:val="00E84C82"/>
    <w:rsid w:val="00E84D64"/>
    <w:rsid w:val="00E87408"/>
    <w:rsid w:val="00E914C4"/>
    <w:rsid w:val="00E934F5"/>
    <w:rsid w:val="00E96961"/>
    <w:rsid w:val="00EA673E"/>
    <w:rsid w:val="00EA72EC"/>
    <w:rsid w:val="00EB11CB"/>
    <w:rsid w:val="00EB275A"/>
    <w:rsid w:val="00EB786A"/>
    <w:rsid w:val="00EC1578"/>
    <w:rsid w:val="00EC1C72"/>
    <w:rsid w:val="00EC3CC9"/>
    <w:rsid w:val="00EC680A"/>
    <w:rsid w:val="00EE2BED"/>
    <w:rsid w:val="00EE374B"/>
    <w:rsid w:val="00F11BB5"/>
    <w:rsid w:val="00F1417B"/>
    <w:rsid w:val="00F22643"/>
    <w:rsid w:val="00F34B99"/>
    <w:rsid w:val="00F52DAB"/>
    <w:rsid w:val="00F543F0"/>
    <w:rsid w:val="00F7776A"/>
    <w:rsid w:val="00F81D29"/>
    <w:rsid w:val="00F91C4D"/>
    <w:rsid w:val="00F92FD9"/>
    <w:rsid w:val="00FA6684"/>
    <w:rsid w:val="00FA731E"/>
    <w:rsid w:val="00FB2B38"/>
    <w:rsid w:val="00FC6358"/>
    <w:rsid w:val="00FD320D"/>
    <w:rsid w:val="00FE23DE"/>
    <w:rsid w:val="432858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qFormat="1" w:unhideWhenUsed="0" w:uiPriority="0" w:semiHidden="0" w:name="index 1"/>
    <w:lsdException w:qFormat="1" w:unhideWhenUsed="0" w:uiPriority="0" w:semiHidden="0" w:name="index 2"/>
    <w:lsdException w:qFormat="1" w:unhideWhenUsed="0" w:uiPriority="0" w:semiHidden="0" w:name="index 3"/>
    <w:lsdException w:qFormat="1" w:unhideWhenUsed="0" w:uiPriority="0" w:semiHidden="0" w:name="index 4"/>
    <w:lsdException w:qFormat="1" w:unhideWhenUsed="0" w:uiPriority="0" w:semiHidden="0" w:name="index 5"/>
    <w:lsdException w:qFormat="1" w:unhideWhenUsed="0" w:uiPriority="0" w:semiHidden="0" w:name="index 6"/>
    <w:lsdException w:qFormat="1" w:unhideWhenUsed="0" w:uiPriority="0" w:semiHidden="0" w:name="index 7"/>
    <w:lsdException w:qFormat="1" w:unhideWhenUsed="0" w:uiPriority="0" w:semiHidden="0" w:name="index 8"/>
    <w:lsdException w:qFormat="1" w:unhideWhenUsed="0" w:uiPriority="0" w:semiHidden="0" w:name="index 9"/>
    <w:lsdException w:qFormat="1" w:unhideWhenUsed="0" w:uiPriority="0" w:name="toc 1"/>
    <w:lsdException w:qFormat="1" w:unhideWhenUsed="0" w:uiPriority="0" w:name="toc 2"/>
    <w:lsdException w:qFormat="1" w:unhideWhenUsed="0" w:uiPriority="0" w:name="toc 3"/>
    <w:lsdException w:qFormat="1" w:unhideWhenUsed="0" w:uiPriority="0" w:name="toc 4"/>
    <w:lsdException w:unhideWhenUsed="0" w:uiPriority="0" w:name="toc 5"/>
    <w:lsdException w:qFormat="1" w:unhideWhenUsed="0" w:uiPriority="0" w:name="toc 6"/>
    <w:lsdException w:qFormat="1" w:unhideWhenUsed="0" w:uiPriority="0" w:name="toc 7"/>
    <w:lsdException w:unhideWhenUsed="0" w:uiPriority="0" w:name="toc 8"/>
    <w:lsdException w:qFormat="1" w:unhideWhenUsed="0" w:uiPriority="0" w:name="toc 9"/>
    <w:lsdException w:unhideWhenUsed="0" w:uiPriority="0" w:semiHidden="0" w:name="Normal Indent"/>
    <w:lsdException w:qFormat="1"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qFormat="1" w:unhideWhenUsed="0" w:uiPriority="0" w:semiHidden="0" w:name="index heading"/>
    <w:lsdException w:qFormat="1"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qFormat="1" w:unhideWhenUsed="0" w:uiPriority="0" w:name="endnote reference"/>
    <w:lsdException w:qFormat="1" w:unhideWhenUsed="0" w:uiPriority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1">
    <w:name w:val="Default Paragraph Font"/>
    <w:unhideWhenUsed/>
    <w:uiPriority w:val="1"/>
  </w:style>
  <w:style w:type="table" w:default="1" w:styleId="38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subject"/>
    <w:basedOn w:val="3"/>
    <w:next w:val="3"/>
    <w:link w:val="137"/>
    <w:qFormat/>
    <w:uiPriority w:val="0"/>
    <w:rPr>
      <w:b/>
      <w:bCs/>
    </w:rPr>
  </w:style>
  <w:style w:type="paragraph" w:styleId="3">
    <w:name w:val="annotation text"/>
    <w:basedOn w:val="1"/>
    <w:link w:val="136"/>
    <w:qFormat/>
    <w:uiPriority w:val="0"/>
    <w:pPr>
      <w:jc w:val="left"/>
    </w:pPr>
  </w:style>
  <w:style w:type="paragraph" w:styleId="4">
    <w:name w:val="toc 7"/>
    <w:basedOn w:val="1"/>
    <w:next w:val="1"/>
    <w:semiHidden/>
    <w:qFormat/>
    <w:uiPriority w:val="0"/>
    <w:pPr>
      <w:tabs>
        <w:tab w:val="right" w:leader="dot" w:pos="9241"/>
      </w:tabs>
      <w:ind w:firstLine="500" w:firstLineChars="500"/>
      <w:jc w:val="left"/>
    </w:pPr>
    <w:rPr>
      <w:rFonts w:ascii="宋体"/>
      <w:szCs w:val="21"/>
    </w:rPr>
  </w:style>
  <w:style w:type="paragraph" w:styleId="5">
    <w:name w:val="index 8"/>
    <w:basedOn w:val="1"/>
    <w:next w:val="1"/>
    <w:qFormat/>
    <w:uiPriority w:val="0"/>
    <w:pPr>
      <w:ind w:left="1680" w:hanging="210"/>
      <w:jc w:val="left"/>
    </w:pPr>
    <w:rPr>
      <w:rFonts w:ascii="Calibri" w:hAnsi="Calibri"/>
      <w:sz w:val="20"/>
      <w:szCs w:val="20"/>
    </w:rPr>
  </w:style>
  <w:style w:type="paragraph" w:styleId="6">
    <w:name w:val="caption"/>
    <w:basedOn w:val="1"/>
    <w:next w:val="1"/>
    <w:qFormat/>
    <w:uiPriority w:val="0"/>
    <w:pPr>
      <w:spacing w:before="152" w:after="160"/>
    </w:pPr>
    <w:rPr>
      <w:rFonts w:ascii="Arial" w:hAnsi="Arial" w:eastAsia="黑体" w:cs="Arial"/>
      <w:sz w:val="20"/>
      <w:szCs w:val="20"/>
    </w:rPr>
  </w:style>
  <w:style w:type="paragraph" w:styleId="7">
    <w:name w:val="index 5"/>
    <w:basedOn w:val="1"/>
    <w:next w:val="1"/>
    <w:qFormat/>
    <w:uiPriority w:val="0"/>
    <w:pPr>
      <w:ind w:left="1050" w:hanging="210"/>
      <w:jc w:val="left"/>
    </w:pPr>
    <w:rPr>
      <w:rFonts w:ascii="Calibri" w:hAnsi="Calibri"/>
      <w:sz w:val="20"/>
      <w:szCs w:val="20"/>
    </w:rPr>
  </w:style>
  <w:style w:type="paragraph" w:styleId="8">
    <w:name w:val="Document Map"/>
    <w:basedOn w:val="1"/>
    <w:semiHidden/>
    <w:qFormat/>
    <w:uiPriority w:val="0"/>
    <w:pPr>
      <w:shd w:val="clear" w:color="auto" w:fill="000080"/>
    </w:pPr>
  </w:style>
  <w:style w:type="paragraph" w:styleId="9">
    <w:name w:val="index 6"/>
    <w:basedOn w:val="1"/>
    <w:next w:val="1"/>
    <w:qFormat/>
    <w:uiPriority w:val="0"/>
    <w:pPr>
      <w:ind w:left="1260" w:hanging="210"/>
      <w:jc w:val="left"/>
    </w:pPr>
    <w:rPr>
      <w:rFonts w:ascii="Calibri" w:hAnsi="Calibri"/>
      <w:sz w:val="20"/>
      <w:szCs w:val="20"/>
    </w:rPr>
  </w:style>
  <w:style w:type="paragraph" w:styleId="10">
    <w:name w:val="index 4"/>
    <w:basedOn w:val="1"/>
    <w:next w:val="1"/>
    <w:qFormat/>
    <w:uiPriority w:val="0"/>
    <w:pPr>
      <w:ind w:left="840" w:hanging="210"/>
      <w:jc w:val="left"/>
    </w:pPr>
    <w:rPr>
      <w:rFonts w:ascii="Calibri" w:hAnsi="Calibri"/>
      <w:sz w:val="20"/>
      <w:szCs w:val="20"/>
    </w:rPr>
  </w:style>
  <w:style w:type="paragraph" w:styleId="11">
    <w:name w:val="toc 5"/>
    <w:basedOn w:val="1"/>
    <w:next w:val="1"/>
    <w:semiHidden/>
    <w:uiPriority w:val="0"/>
    <w:pPr>
      <w:tabs>
        <w:tab w:val="right" w:leader="dot" w:pos="9241"/>
      </w:tabs>
      <w:ind w:firstLine="300" w:firstLineChars="300"/>
      <w:jc w:val="left"/>
    </w:pPr>
    <w:rPr>
      <w:rFonts w:ascii="宋体"/>
      <w:szCs w:val="21"/>
    </w:rPr>
  </w:style>
  <w:style w:type="paragraph" w:styleId="12">
    <w:name w:val="toc 3"/>
    <w:basedOn w:val="1"/>
    <w:next w:val="1"/>
    <w:semiHidden/>
    <w:qFormat/>
    <w:uiPriority w:val="0"/>
    <w:pPr>
      <w:tabs>
        <w:tab w:val="right" w:leader="dot" w:pos="9241"/>
      </w:tabs>
      <w:ind w:firstLine="100" w:firstLineChars="100"/>
      <w:jc w:val="left"/>
    </w:pPr>
    <w:rPr>
      <w:rFonts w:ascii="宋体"/>
      <w:szCs w:val="21"/>
    </w:rPr>
  </w:style>
  <w:style w:type="paragraph" w:styleId="13">
    <w:name w:val="toc 8"/>
    <w:basedOn w:val="1"/>
    <w:next w:val="1"/>
    <w:semiHidden/>
    <w:uiPriority w:val="0"/>
    <w:pPr>
      <w:tabs>
        <w:tab w:val="right" w:leader="dot" w:pos="9241"/>
      </w:tabs>
      <w:ind w:firstLine="607" w:firstLineChars="600"/>
      <w:jc w:val="left"/>
    </w:pPr>
    <w:rPr>
      <w:rFonts w:ascii="宋体"/>
      <w:szCs w:val="21"/>
    </w:rPr>
  </w:style>
  <w:style w:type="paragraph" w:styleId="14">
    <w:name w:val="index 3"/>
    <w:basedOn w:val="1"/>
    <w:next w:val="1"/>
    <w:qFormat/>
    <w:uiPriority w:val="0"/>
    <w:pPr>
      <w:ind w:left="630" w:hanging="210"/>
      <w:jc w:val="left"/>
    </w:pPr>
    <w:rPr>
      <w:rFonts w:ascii="Calibri" w:hAnsi="Calibri"/>
      <w:sz w:val="20"/>
      <w:szCs w:val="20"/>
    </w:rPr>
  </w:style>
  <w:style w:type="paragraph" w:styleId="15">
    <w:name w:val="endnote text"/>
    <w:basedOn w:val="1"/>
    <w:semiHidden/>
    <w:qFormat/>
    <w:uiPriority w:val="0"/>
    <w:pPr>
      <w:snapToGrid w:val="0"/>
      <w:jc w:val="left"/>
    </w:pPr>
  </w:style>
  <w:style w:type="paragraph" w:styleId="16">
    <w:name w:val="Balloon Text"/>
    <w:basedOn w:val="1"/>
    <w:link w:val="138"/>
    <w:qFormat/>
    <w:uiPriority w:val="0"/>
    <w:rPr>
      <w:sz w:val="18"/>
      <w:szCs w:val="18"/>
    </w:rPr>
  </w:style>
  <w:style w:type="paragraph" w:styleId="17">
    <w:name w:val="footer"/>
    <w:basedOn w:val="1"/>
    <w:qFormat/>
    <w:uiPriority w:val="0"/>
    <w:pPr>
      <w:snapToGrid w:val="0"/>
      <w:ind w:right="210" w:rightChars="100"/>
      <w:jc w:val="right"/>
    </w:pPr>
    <w:rPr>
      <w:sz w:val="18"/>
      <w:szCs w:val="18"/>
    </w:rPr>
  </w:style>
  <w:style w:type="paragraph" w:styleId="18">
    <w:name w:val="header"/>
    <w:basedOn w:val="1"/>
    <w:qFormat/>
    <w:uiPriority w:val="0"/>
    <w:pPr>
      <w:snapToGrid w:val="0"/>
      <w:jc w:val="left"/>
    </w:pPr>
    <w:rPr>
      <w:sz w:val="18"/>
      <w:szCs w:val="18"/>
    </w:rPr>
  </w:style>
  <w:style w:type="paragraph" w:styleId="19">
    <w:name w:val="toc 1"/>
    <w:basedOn w:val="1"/>
    <w:next w:val="1"/>
    <w:semiHidden/>
    <w:qFormat/>
    <w:uiPriority w:val="0"/>
    <w:pPr>
      <w:tabs>
        <w:tab w:val="right" w:leader="dot" w:pos="9242"/>
      </w:tabs>
      <w:spacing w:beforeLines="25" w:afterLines="25"/>
      <w:jc w:val="left"/>
    </w:pPr>
    <w:rPr>
      <w:rFonts w:ascii="宋体"/>
      <w:szCs w:val="21"/>
    </w:rPr>
  </w:style>
  <w:style w:type="paragraph" w:styleId="20">
    <w:name w:val="toc 4"/>
    <w:basedOn w:val="1"/>
    <w:next w:val="1"/>
    <w:semiHidden/>
    <w:qFormat/>
    <w:uiPriority w:val="0"/>
    <w:pPr>
      <w:tabs>
        <w:tab w:val="right" w:leader="dot" w:pos="9241"/>
      </w:tabs>
      <w:ind w:firstLine="200" w:firstLineChars="200"/>
      <w:jc w:val="left"/>
    </w:pPr>
    <w:rPr>
      <w:rFonts w:ascii="宋体"/>
      <w:szCs w:val="21"/>
    </w:rPr>
  </w:style>
  <w:style w:type="paragraph" w:styleId="21">
    <w:name w:val="index heading"/>
    <w:basedOn w:val="1"/>
    <w:next w:val="22"/>
    <w:qFormat/>
    <w:uiPriority w:val="0"/>
    <w:pPr>
      <w:spacing w:before="120" w:after="120"/>
      <w:jc w:val="center"/>
    </w:pPr>
    <w:rPr>
      <w:rFonts w:ascii="Calibri" w:hAnsi="Calibri"/>
      <w:b/>
      <w:bCs/>
      <w:iCs/>
      <w:szCs w:val="20"/>
    </w:rPr>
  </w:style>
  <w:style w:type="paragraph" w:styleId="22">
    <w:name w:val="index 1"/>
    <w:basedOn w:val="1"/>
    <w:next w:val="23"/>
    <w:qFormat/>
    <w:uiPriority w:val="0"/>
    <w:pPr>
      <w:tabs>
        <w:tab w:val="right" w:leader="dot" w:pos="9299"/>
      </w:tabs>
      <w:jc w:val="left"/>
    </w:pPr>
    <w:rPr>
      <w:rFonts w:ascii="宋体"/>
      <w:szCs w:val="21"/>
    </w:rPr>
  </w:style>
  <w:style w:type="paragraph" w:customStyle="1" w:styleId="23">
    <w:name w:val="段"/>
    <w:link w:val="40"/>
    <w:qFormat/>
    <w:uiPriority w:val="0"/>
    <w:pPr>
      <w:tabs>
        <w:tab w:val="center" w:pos="4201"/>
        <w:tab w:val="right" w:leader="dot" w:pos="9298"/>
      </w:tabs>
      <w:autoSpaceDE w:val="0"/>
      <w:autoSpaceDN w:val="0"/>
      <w:ind w:firstLine="420" w:firstLineChars="200"/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styleId="24">
    <w:name w:val="footnote text"/>
    <w:basedOn w:val="1"/>
    <w:qFormat/>
    <w:uiPriority w:val="0"/>
    <w:pPr>
      <w:numPr>
        <w:ilvl w:val="0"/>
        <w:numId w:val="1"/>
      </w:numPr>
      <w:snapToGrid w:val="0"/>
      <w:jc w:val="left"/>
    </w:pPr>
    <w:rPr>
      <w:rFonts w:ascii="宋体"/>
      <w:sz w:val="18"/>
      <w:szCs w:val="18"/>
    </w:rPr>
  </w:style>
  <w:style w:type="paragraph" w:styleId="25">
    <w:name w:val="toc 6"/>
    <w:basedOn w:val="1"/>
    <w:next w:val="1"/>
    <w:semiHidden/>
    <w:qFormat/>
    <w:uiPriority w:val="0"/>
    <w:pPr>
      <w:tabs>
        <w:tab w:val="right" w:leader="dot" w:pos="9241"/>
      </w:tabs>
      <w:ind w:firstLine="400" w:firstLineChars="400"/>
      <w:jc w:val="left"/>
    </w:pPr>
    <w:rPr>
      <w:rFonts w:ascii="宋体"/>
      <w:szCs w:val="21"/>
    </w:rPr>
  </w:style>
  <w:style w:type="paragraph" w:styleId="26">
    <w:name w:val="index 7"/>
    <w:basedOn w:val="1"/>
    <w:next w:val="1"/>
    <w:qFormat/>
    <w:uiPriority w:val="0"/>
    <w:pPr>
      <w:ind w:left="1470" w:hanging="210"/>
      <w:jc w:val="left"/>
    </w:pPr>
    <w:rPr>
      <w:rFonts w:ascii="Calibri" w:hAnsi="Calibri"/>
      <w:sz w:val="20"/>
      <w:szCs w:val="20"/>
    </w:rPr>
  </w:style>
  <w:style w:type="paragraph" w:styleId="27">
    <w:name w:val="index 9"/>
    <w:basedOn w:val="1"/>
    <w:next w:val="1"/>
    <w:qFormat/>
    <w:uiPriority w:val="0"/>
    <w:pPr>
      <w:ind w:left="1890" w:hanging="210"/>
      <w:jc w:val="left"/>
    </w:pPr>
    <w:rPr>
      <w:rFonts w:ascii="Calibri" w:hAnsi="Calibri"/>
      <w:sz w:val="20"/>
      <w:szCs w:val="20"/>
    </w:rPr>
  </w:style>
  <w:style w:type="paragraph" w:styleId="28">
    <w:name w:val="toc 2"/>
    <w:basedOn w:val="1"/>
    <w:next w:val="1"/>
    <w:semiHidden/>
    <w:qFormat/>
    <w:uiPriority w:val="0"/>
    <w:pPr>
      <w:tabs>
        <w:tab w:val="right" w:leader="dot" w:pos="9242"/>
      </w:tabs>
    </w:pPr>
    <w:rPr>
      <w:rFonts w:ascii="宋体"/>
      <w:szCs w:val="21"/>
    </w:rPr>
  </w:style>
  <w:style w:type="paragraph" w:styleId="29">
    <w:name w:val="toc 9"/>
    <w:basedOn w:val="1"/>
    <w:next w:val="1"/>
    <w:semiHidden/>
    <w:qFormat/>
    <w:uiPriority w:val="0"/>
    <w:pPr>
      <w:ind w:left="1470"/>
      <w:jc w:val="left"/>
    </w:pPr>
    <w:rPr>
      <w:sz w:val="20"/>
      <w:szCs w:val="20"/>
    </w:rPr>
  </w:style>
  <w:style w:type="paragraph" w:styleId="30">
    <w:name w:val="index 2"/>
    <w:basedOn w:val="1"/>
    <w:next w:val="1"/>
    <w:qFormat/>
    <w:uiPriority w:val="0"/>
    <w:pPr>
      <w:ind w:left="420" w:hanging="210"/>
      <w:jc w:val="left"/>
    </w:pPr>
    <w:rPr>
      <w:rFonts w:ascii="Calibri" w:hAnsi="Calibri"/>
      <w:sz w:val="20"/>
      <w:szCs w:val="20"/>
    </w:rPr>
  </w:style>
  <w:style w:type="character" w:styleId="32">
    <w:name w:val="endnote reference"/>
    <w:basedOn w:val="31"/>
    <w:semiHidden/>
    <w:qFormat/>
    <w:uiPriority w:val="0"/>
    <w:rPr>
      <w:vertAlign w:val="superscript"/>
    </w:rPr>
  </w:style>
  <w:style w:type="character" w:styleId="33">
    <w:name w:val="page number"/>
    <w:basedOn w:val="31"/>
    <w:qFormat/>
    <w:uiPriority w:val="0"/>
    <w:rPr>
      <w:rFonts w:ascii="Times New Roman" w:hAnsi="Times New Roman" w:eastAsia="宋体"/>
      <w:sz w:val="18"/>
    </w:rPr>
  </w:style>
  <w:style w:type="character" w:styleId="34">
    <w:name w:val="FollowedHyperlink"/>
    <w:basedOn w:val="31"/>
    <w:qFormat/>
    <w:uiPriority w:val="0"/>
    <w:rPr>
      <w:color w:val="800080"/>
      <w:u w:val="single"/>
    </w:rPr>
  </w:style>
  <w:style w:type="character" w:styleId="35">
    <w:name w:val="Hyperlink"/>
    <w:basedOn w:val="31"/>
    <w:qFormat/>
    <w:uiPriority w:val="0"/>
    <w:rPr>
      <w:color w:val="0000FF"/>
      <w:spacing w:val="0"/>
      <w:w w:val="100"/>
      <w:szCs w:val="21"/>
      <w:u w:val="single"/>
    </w:rPr>
  </w:style>
  <w:style w:type="character" w:styleId="36">
    <w:name w:val="annotation reference"/>
    <w:basedOn w:val="31"/>
    <w:qFormat/>
    <w:uiPriority w:val="0"/>
    <w:rPr>
      <w:sz w:val="21"/>
      <w:szCs w:val="21"/>
    </w:rPr>
  </w:style>
  <w:style w:type="character" w:styleId="37">
    <w:name w:val="footnote reference"/>
    <w:basedOn w:val="31"/>
    <w:semiHidden/>
    <w:uiPriority w:val="0"/>
    <w:rPr>
      <w:vertAlign w:val="superscript"/>
    </w:rPr>
  </w:style>
  <w:style w:type="table" w:styleId="39">
    <w:name w:val="Table Grid"/>
    <w:basedOn w:val="38"/>
    <w:qFormat/>
    <w:uiPriority w:val="0"/>
    <w:rPr>
      <w:rFonts w:ascii="宋体"/>
      <w:sz w:val="18"/>
      <w:szCs w:val="18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0">
    <w:name w:val="段 Char"/>
    <w:basedOn w:val="31"/>
    <w:link w:val="23"/>
    <w:qFormat/>
    <w:uiPriority w:val="0"/>
    <w:rPr>
      <w:rFonts w:ascii="宋体"/>
      <w:sz w:val="21"/>
      <w:lang w:val="en-US" w:eastAsia="zh-CN" w:bidi="ar-SA"/>
    </w:rPr>
  </w:style>
  <w:style w:type="paragraph" w:customStyle="1" w:styleId="41">
    <w:name w:val="一级条标题"/>
    <w:next w:val="23"/>
    <w:qFormat/>
    <w:uiPriority w:val="0"/>
    <w:pPr>
      <w:numPr>
        <w:ilvl w:val="1"/>
        <w:numId w:val="2"/>
      </w:numPr>
      <w:spacing w:beforeLines="50" w:afterLines="50"/>
      <w:outlineLvl w:val="2"/>
    </w:pPr>
    <w:rPr>
      <w:rFonts w:ascii="黑体" w:hAnsi="Times New Roman" w:eastAsia="黑体" w:cs="Times New Roman"/>
      <w:sz w:val="21"/>
      <w:szCs w:val="21"/>
      <w:lang w:val="en-US" w:eastAsia="zh-CN" w:bidi="ar-SA"/>
    </w:rPr>
  </w:style>
  <w:style w:type="paragraph" w:customStyle="1" w:styleId="42">
    <w:name w:val="标准书脚_奇数页"/>
    <w:qFormat/>
    <w:uiPriority w:val="0"/>
    <w:pPr>
      <w:spacing w:before="120"/>
      <w:ind w:right="198"/>
      <w:jc w:val="right"/>
    </w:pPr>
    <w:rPr>
      <w:rFonts w:ascii="宋体" w:hAnsi="Times New Roman" w:eastAsia="宋体" w:cs="Times New Roman"/>
      <w:sz w:val="18"/>
      <w:szCs w:val="18"/>
      <w:lang w:val="en-US" w:eastAsia="zh-CN" w:bidi="ar-SA"/>
    </w:rPr>
  </w:style>
  <w:style w:type="paragraph" w:customStyle="1" w:styleId="43">
    <w:name w:val="标准书眉_奇数页"/>
    <w:next w:val="1"/>
    <w:qFormat/>
    <w:uiPriority w:val="0"/>
    <w:pPr>
      <w:tabs>
        <w:tab w:val="center" w:pos="4154"/>
        <w:tab w:val="right" w:pos="8306"/>
      </w:tabs>
      <w:spacing w:after="220"/>
      <w:jc w:val="right"/>
    </w:pPr>
    <w:rPr>
      <w:rFonts w:ascii="黑体" w:hAnsi="Times New Roman" w:eastAsia="黑体" w:cs="Times New Roman"/>
      <w:sz w:val="21"/>
      <w:szCs w:val="21"/>
      <w:lang w:val="en-US" w:eastAsia="zh-CN" w:bidi="ar-SA"/>
    </w:rPr>
  </w:style>
  <w:style w:type="paragraph" w:customStyle="1" w:styleId="44">
    <w:name w:val="章标题"/>
    <w:next w:val="23"/>
    <w:qFormat/>
    <w:uiPriority w:val="0"/>
    <w:pPr>
      <w:numPr>
        <w:ilvl w:val="0"/>
        <w:numId w:val="2"/>
      </w:numPr>
      <w:spacing w:beforeLines="100" w:afterLines="100"/>
      <w:jc w:val="both"/>
      <w:outlineLvl w:val="1"/>
    </w:pPr>
    <w:rPr>
      <w:rFonts w:ascii="黑体" w:hAnsi="Times New Roman" w:eastAsia="黑体" w:cs="Times New Roman"/>
      <w:sz w:val="21"/>
      <w:lang w:val="en-US" w:eastAsia="zh-CN" w:bidi="ar-SA"/>
    </w:rPr>
  </w:style>
  <w:style w:type="paragraph" w:customStyle="1" w:styleId="45">
    <w:name w:val="二级条标题"/>
    <w:basedOn w:val="41"/>
    <w:next w:val="23"/>
    <w:qFormat/>
    <w:uiPriority w:val="0"/>
    <w:pPr>
      <w:numPr>
        <w:ilvl w:val="2"/>
      </w:numPr>
      <w:spacing w:before="50" w:after="50"/>
      <w:outlineLvl w:val="3"/>
    </w:pPr>
  </w:style>
  <w:style w:type="paragraph" w:customStyle="1" w:styleId="46">
    <w:name w:val="封面标准号2"/>
    <w:qFormat/>
    <w:uiPriority w:val="0"/>
    <w:pPr>
      <w:framePr w:w="9140" w:h="1242" w:hRule="exact" w:hSpace="284" w:wrap="around" w:vAnchor="page" w:hAnchor="page" w:x="1645" w:y="2910" w:anchorLock="1"/>
      <w:spacing w:before="357" w:line="280" w:lineRule="exact"/>
      <w:jc w:val="right"/>
    </w:pPr>
    <w:rPr>
      <w:rFonts w:ascii="黑体" w:hAnsi="Times New Roman" w:eastAsia="黑体" w:cs="Times New Roman"/>
      <w:sz w:val="28"/>
      <w:szCs w:val="28"/>
      <w:lang w:val="en-US" w:eastAsia="zh-CN" w:bidi="ar-SA"/>
    </w:rPr>
  </w:style>
  <w:style w:type="paragraph" w:customStyle="1" w:styleId="47">
    <w:name w:val="列项——（一级）"/>
    <w:qFormat/>
    <w:uiPriority w:val="0"/>
    <w:pPr>
      <w:widowControl w:val="0"/>
      <w:numPr>
        <w:ilvl w:val="0"/>
        <w:numId w:val="3"/>
      </w:numPr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48">
    <w:name w:val="列项●（二级）"/>
    <w:qFormat/>
    <w:uiPriority w:val="0"/>
    <w:pPr>
      <w:numPr>
        <w:ilvl w:val="1"/>
        <w:numId w:val="3"/>
      </w:numPr>
      <w:tabs>
        <w:tab w:val="left" w:pos="840"/>
      </w:tabs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49">
    <w:name w:val="目次、标准名称标题"/>
    <w:basedOn w:val="1"/>
    <w:next w:val="23"/>
    <w:qFormat/>
    <w:uiPriority w:val="0"/>
    <w:pPr>
      <w:keepNext/>
      <w:pageBreakBefore/>
      <w:widowControl/>
      <w:shd w:val="clear" w:color="FFFFFF" w:fill="FFFFFF"/>
      <w:spacing w:before="640" w:after="560" w:line="460" w:lineRule="exact"/>
      <w:jc w:val="center"/>
      <w:outlineLvl w:val="0"/>
    </w:pPr>
    <w:rPr>
      <w:rFonts w:ascii="黑体" w:eastAsia="黑体"/>
      <w:kern w:val="0"/>
      <w:sz w:val="32"/>
      <w:szCs w:val="20"/>
    </w:rPr>
  </w:style>
  <w:style w:type="paragraph" w:customStyle="1" w:styleId="50">
    <w:name w:val="三级条标题"/>
    <w:basedOn w:val="45"/>
    <w:next w:val="23"/>
    <w:qFormat/>
    <w:uiPriority w:val="0"/>
    <w:pPr>
      <w:numPr>
        <w:ilvl w:val="3"/>
      </w:numPr>
      <w:outlineLvl w:val="4"/>
    </w:pPr>
  </w:style>
  <w:style w:type="paragraph" w:customStyle="1" w:styleId="51">
    <w:name w:val="示例"/>
    <w:next w:val="52"/>
    <w:qFormat/>
    <w:uiPriority w:val="0"/>
    <w:pPr>
      <w:widowControl w:val="0"/>
      <w:numPr>
        <w:ilvl w:val="0"/>
        <w:numId w:val="4"/>
      </w:numPr>
      <w:jc w:val="both"/>
    </w:pPr>
    <w:rPr>
      <w:rFonts w:ascii="宋体" w:hAnsi="Times New Roman" w:eastAsia="宋体" w:cs="Times New Roman"/>
      <w:sz w:val="18"/>
      <w:szCs w:val="18"/>
      <w:lang w:val="en-US" w:eastAsia="zh-CN" w:bidi="ar-SA"/>
    </w:rPr>
  </w:style>
  <w:style w:type="paragraph" w:customStyle="1" w:styleId="52">
    <w:name w:val="示例内容"/>
    <w:uiPriority w:val="0"/>
    <w:pPr>
      <w:ind w:firstLine="200" w:firstLineChars="200"/>
    </w:pPr>
    <w:rPr>
      <w:rFonts w:ascii="宋体" w:hAnsi="Times New Roman" w:eastAsia="宋体" w:cs="Times New Roman"/>
      <w:sz w:val="18"/>
      <w:szCs w:val="18"/>
      <w:lang w:val="en-US" w:eastAsia="zh-CN" w:bidi="ar-SA"/>
    </w:rPr>
  </w:style>
  <w:style w:type="paragraph" w:customStyle="1" w:styleId="53">
    <w:name w:val="数字编号列项（二级）"/>
    <w:qFormat/>
    <w:uiPriority w:val="0"/>
    <w:pPr>
      <w:numPr>
        <w:ilvl w:val="1"/>
        <w:numId w:val="5"/>
      </w:numPr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54">
    <w:name w:val="四级条标题"/>
    <w:basedOn w:val="50"/>
    <w:next w:val="23"/>
    <w:qFormat/>
    <w:uiPriority w:val="0"/>
    <w:pPr>
      <w:numPr>
        <w:ilvl w:val="4"/>
      </w:numPr>
      <w:outlineLvl w:val="5"/>
    </w:pPr>
  </w:style>
  <w:style w:type="paragraph" w:customStyle="1" w:styleId="55">
    <w:name w:val="五级条标题"/>
    <w:basedOn w:val="54"/>
    <w:next w:val="23"/>
    <w:qFormat/>
    <w:uiPriority w:val="0"/>
    <w:pPr>
      <w:numPr>
        <w:ilvl w:val="5"/>
      </w:numPr>
      <w:outlineLvl w:val="6"/>
    </w:pPr>
  </w:style>
  <w:style w:type="paragraph" w:customStyle="1" w:styleId="56">
    <w:name w:val="注："/>
    <w:next w:val="23"/>
    <w:qFormat/>
    <w:uiPriority w:val="0"/>
    <w:pPr>
      <w:widowControl w:val="0"/>
      <w:numPr>
        <w:ilvl w:val="0"/>
        <w:numId w:val="6"/>
      </w:numPr>
      <w:autoSpaceDE w:val="0"/>
      <w:autoSpaceDN w:val="0"/>
      <w:jc w:val="both"/>
    </w:pPr>
    <w:rPr>
      <w:rFonts w:ascii="宋体" w:hAnsi="Times New Roman" w:eastAsia="宋体" w:cs="Times New Roman"/>
      <w:sz w:val="18"/>
      <w:szCs w:val="18"/>
      <w:lang w:val="en-US" w:eastAsia="zh-CN" w:bidi="ar-SA"/>
    </w:rPr>
  </w:style>
  <w:style w:type="paragraph" w:customStyle="1" w:styleId="57">
    <w:name w:val="注×："/>
    <w:qFormat/>
    <w:uiPriority w:val="0"/>
    <w:pPr>
      <w:widowControl w:val="0"/>
      <w:numPr>
        <w:ilvl w:val="0"/>
        <w:numId w:val="7"/>
      </w:numPr>
      <w:autoSpaceDE w:val="0"/>
      <w:autoSpaceDN w:val="0"/>
      <w:jc w:val="both"/>
    </w:pPr>
    <w:rPr>
      <w:rFonts w:ascii="宋体" w:hAnsi="Times New Roman" w:eastAsia="宋体" w:cs="Times New Roman"/>
      <w:sz w:val="18"/>
      <w:szCs w:val="18"/>
      <w:lang w:val="en-US" w:eastAsia="zh-CN" w:bidi="ar-SA"/>
    </w:rPr>
  </w:style>
  <w:style w:type="paragraph" w:customStyle="1" w:styleId="58">
    <w:name w:val="字母编号列项（一级）"/>
    <w:qFormat/>
    <w:uiPriority w:val="0"/>
    <w:pPr>
      <w:numPr>
        <w:ilvl w:val="0"/>
        <w:numId w:val="5"/>
      </w:numPr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59">
    <w:name w:val="列项◆（三级）"/>
    <w:basedOn w:val="1"/>
    <w:qFormat/>
    <w:uiPriority w:val="0"/>
    <w:pPr>
      <w:numPr>
        <w:ilvl w:val="2"/>
        <w:numId w:val="3"/>
      </w:numPr>
    </w:pPr>
    <w:rPr>
      <w:rFonts w:ascii="宋体"/>
      <w:szCs w:val="21"/>
    </w:rPr>
  </w:style>
  <w:style w:type="paragraph" w:customStyle="1" w:styleId="60">
    <w:name w:val="编号列项（三级）"/>
    <w:qFormat/>
    <w:uiPriority w:val="0"/>
    <w:pPr>
      <w:numPr>
        <w:ilvl w:val="2"/>
        <w:numId w:val="5"/>
      </w:numPr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61">
    <w:name w:val="示例×："/>
    <w:basedOn w:val="44"/>
    <w:qFormat/>
    <w:uiPriority w:val="0"/>
    <w:pPr>
      <w:numPr>
        <w:numId w:val="8"/>
      </w:numPr>
      <w:spacing w:beforeLines="0" w:afterLines="0"/>
      <w:outlineLvl w:val="9"/>
    </w:pPr>
    <w:rPr>
      <w:rFonts w:ascii="宋体" w:eastAsia="宋体"/>
      <w:sz w:val="18"/>
      <w:szCs w:val="18"/>
    </w:rPr>
  </w:style>
  <w:style w:type="paragraph" w:customStyle="1" w:styleId="62">
    <w:name w:val="二级无"/>
    <w:basedOn w:val="45"/>
    <w:qFormat/>
    <w:uiPriority w:val="0"/>
    <w:pPr>
      <w:spacing w:beforeLines="0" w:afterLines="0"/>
    </w:pPr>
    <w:rPr>
      <w:rFonts w:ascii="宋体" w:eastAsia="宋体"/>
    </w:rPr>
  </w:style>
  <w:style w:type="paragraph" w:customStyle="1" w:styleId="63">
    <w:name w:val="注：（正文）"/>
    <w:basedOn w:val="56"/>
    <w:next w:val="23"/>
    <w:qFormat/>
    <w:uiPriority w:val="0"/>
  </w:style>
  <w:style w:type="paragraph" w:customStyle="1" w:styleId="64">
    <w:name w:val="注×：（正文）"/>
    <w:qFormat/>
    <w:uiPriority w:val="0"/>
    <w:pPr>
      <w:numPr>
        <w:ilvl w:val="0"/>
        <w:numId w:val="9"/>
      </w:numPr>
      <w:jc w:val="both"/>
    </w:pPr>
    <w:rPr>
      <w:rFonts w:ascii="宋体" w:hAnsi="Times New Roman" w:eastAsia="宋体" w:cs="Times New Roman"/>
      <w:sz w:val="18"/>
      <w:szCs w:val="18"/>
      <w:lang w:val="en-US" w:eastAsia="zh-CN" w:bidi="ar-SA"/>
    </w:rPr>
  </w:style>
  <w:style w:type="paragraph" w:customStyle="1" w:styleId="65">
    <w:name w:val="标准标志"/>
    <w:next w:val="1"/>
    <w:qFormat/>
    <w:uiPriority w:val="0"/>
    <w:pPr>
      <w:framePr w:w="2546" w:h="1389" w:hRule="exact" w:hSpace="181" w:vSpace="181" w:wrap="around" w:vAnchor="margin" w:hAnchor="margin" w:x="6522" w:y="398" w:anchorLock="1"/>
      <w:shd w:val="solid" w:color="FFFFFF" w:fill="FFFFFF"/>
      <w:spacing w:line="0" w:lineRule="atLeast"/>
      <w:jc w:val="right"/>
    </w:pPr>
    <w:rPr>
      <w:rFonts w:ascii="Times New Roman" w:hAnsi="Times New Roman" w:eastAsia="宋体" w:cs="Times New Roman"/>
      <w:b/>
      <w:w w:val="170"/>
      <w:sz w:val="96"/>
      <w:szCs w:val="96"/>
      <w:lang w:val="en-US" w:eastAsia="zh-CN" w:bidi="ar-SA"/>
    </w:rPr>
  </w:style>
  <w:style w:type="paragraph" w:customStyle="1" w:styleId="66">
    <w:name w:val="标准称谓"/>
    <w:next w:val="1"/>
    <w:uiPriority w:val="0"/>
    <w:pPr>
      <w:framePr w:w="9639" w:h="624" w:hRule="exact" w:hSpace="181" w:vSpace="181" w:wrap="around" w:vAnchor="page" w:hAnchor="page" w:x="1419" w:y="2286" w:anchorLock="1"/>
      <w:widowControl w:val="0"/>
      <w:kinsoku w:val="0"/>
      <w:overflowPunct w:val="0"/>
      <w:autoSpaceDE w:val="0"/>
      <w:autoSpaceDN w:val="0"/>
      <w:spacing w:line="0" w:lineRule="atLeast"/>
      <w:jc w:val="distribute"/>
    </w:pPr>
    <w:rPr>
      <w:rFonts w:ascii="宋体" w:hAnsi="Times New Roman" w:eastAsia="宋体" w:cs="Times New Roman"/>
      <w:b/>
      <w:bCs/>
      <w:spacing w:val="20"/>
      <w:w w:val="148"/>
      <w:sz w:val="48"/>
      <w:lang w:val="en-US" w:eastAsia="zh-CN" w:bidi="ar-SA"/>
    </w:rPr>
  </w:style>
  <w:style w:type="paragraph" w:customStyle="1" w:styleId="67">
    <w:name w:val="标准书脚_偶数页"/>
    <w:qFormat/>
    <w:uiPriority w:val="0"/>
    <w:pPr>
      <w:spacing w:before="120"/>
      <w:ind w:left="221"/>
    </w:pPr>
    <w:rPr>
      <w:rFonts w:ascii="宋体" w:hAnsi="Times New Roman" w:eastAsia="宋体" w:cs="Times New Roman"/>
      <w:sz w:val="18"/>
      <w:szCs w:val="18"/>
      <w:lang w:val="en-US" w:eastAsia="zh-CN" w:bidi="ar-SA"/>
    </w:rPr>
  </w:style>
  <w:style w:type="paragraph" w:customStyle="1" w:styleId="68">
    <w:name w:val="标准书眉_偶数页"/>
    <w:basedOn w:val="43"/>
    <w:next w:val="1"/>
    <w:qFormat/>
    <w:uiPriority w:val="0"/>
    <w:pPr>
      <w:jc w:val="left"/>
    </w:pPr>
  </w:style>
  <w:style w:type="paragraph" w:customStyle="1" w:styleId="69">
    <w:name w:val="标准书眉一"/>
    <w:qFormat/>
    <w:uiPriority w:val="0"/>
    <w:pPr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70">
    <w:name w:val="参考文献"/>
    <w:basedOn w:val="1"/>
    <w:next w:val="23"/>
    <w:qFormat/>
    <w:uiPriority w:val="0"/>
    <w:pPr>
      <w:keepNext/>
      <w:pageBreakBefore/>
      <w:widowControl/>
      <w:shd w:val="clear" w:color="FFFFFF" w:fill="FFFFFF"/>
      <w:spacing w:before="640" w:after="200"/>
      <w:jc w:val="center"/>
      <w:outlineLvl w:val="0"/>
    </w:pPr>
    <w:rPr>
      <w:rFonts w:ascii="黑体" w:eastAsia="黑体"/>
      <w:kern w:val="0"/>
      <w:szCs w:val="20"/>
    </w:rPr>
  </w:style>
  <w:style w:type="paragraph" w:customStyle="1" w:styleId="71">
    <w:name w:val="参考文献、索引标题"/>
    <w:basedOn w:val="1"/>
    <w:next w:val="23"/>
    <w:qFormat/>
    <w:uiPriority w:val="0"/>
    <w:pPr>
      <w:keepNext/>
      <w:pageBreakBefore/>
      <w:widowControl/>
      <w:shd w:val="clear" w:color="FFFFFF" w:fill="FFFFFF"/>
      <w:spacing w:before="640" w:after="200"/>
      <w:jc w:val="center"/>
      <w:outlineLvl w:val="0"/>
    </w:pPr>
    <w:rPr>
      <w:rFonts w:ascii="黑体" w:eastAsia="黑体"/>
      <w:kern w:val="0"/>
      <w:szCs w:val="20"/>
    </w:rPr>
  </w:style>
  <w:style w:type="character" w:customStyle="1" w:styleId="72">
    <w:name w:val="发布"/>
    <w:basedOn w:val="31"/>
    <w:qFormat/>
    <w:uiPriority w:val="0"/>
    <w:rPr>
      <w:rFonts w:ascii="黑体" w:eastAsia="黑体"/>
      <w:spacing w:val="85"/>
      <w:w w:val="100"/>
      <w:position w:val="3"/>
      <w:sz w:val="28"/>
      <w:szCs w:val="28"/>
    </w:rPr>
  </w:style>
  <w:style w:type="paragraph" w:customStyle="1" w:styleId="73">
    <w:name w:val="发布部门"/>
    <w:next w:val="23"/>
    <w:qFormat/>
    <w:uiPriority w:val="0"/>
    <w:pPr>
      <w:framePr w:w="7938" w:h="1134" w:hRule="exact" w:hSpace="125" w:vSpace="181" w:wrap="around" w:vAnchor="page" w:hAnchor="page" w:x="2150" w:y="14630" w:anchorLock="1"/>
      <w:jc w:val="center"/>
    </w:pPr>
    <w:rPr>
      <w:rFonts w:ascii="宋体" w:hAnsi="Times New Roman" w:eastAsia="宋体" w:cs="Times New Roman"/>
      <w:b/>
      <w:spacing w:val="20"/>
      <w:w w:val="135"/>
      <w:sz w:val="28"/>
      <w:lang w:val="en-US" w:eastAsia="zh-CN" w:bidi="ar-SA"/>
    </w:rPr>
  </w:style>
  <w:style w:type="paragraph" w:customStyle="1" w:styleId="74">
    <w:name w:val="发布日期"/>
    <w:qFormat/>
    <w:uiPriority w:val="0"/>
    <w:pPr>
      <w:framePr w:w="3997" w:h="471" w:hRule="exact" w:vSpace="181" w:wrap="around" w:vAnchor="margin" w:hAnchor="page" w:x="7089" w:y="14097" w:anchorLock="1"/>
    </w:pPr>
    <w:rPr>
      <w:rFonts w:ascii="Times New Roman" w:hAnsi="Times New Roman" w:eastAsia="黑体" w:cs="Times New Roman"/>
      <w:sz w:val="28"/>
      <w:lang w:val="en-US" w:eastAsia="zh-CN" w:bidi="ar-SA"/>
    </w:rPr>
  </w:style>
  <w:style w:type="paragraph" w:customStyle="1" w:styleId="75">
    <w:name w:val="封面标准代替信息"/>
    <w:qFormat/>
    <w:uiPriority w:val="0"/>
    <w:pPr>
      <w:framePr w:w="9140" w:h="1242" w:hRule="exact" w:hSpace="284" w:wrap="around" w:vAnchor="page" w:hAnchor="page" w:x="1645" w:y="2910" w:anchorLock="1"/>
      <w:spacing w:before="57" w:line="280" w:lineRule="exact"/>
      <w:jc w:val="right"/>
    </w:pPr>
    <w:rPr>
      <w:rFonts w:ascii="宋体" w:hAnsi="Times New Roman" w:eastAsia="宋体" w:cs="Times New Roman"/>
      <w:sz w:val="21"/>
      <w:szCs w:val="21"/>
      <w:lang w:val="en-US" w:eastAsia="zh-CN" w:bidi="ar-SA"/>
    </w:rPr>
  </w:style>
  <w:style w:type="paragraph" w:customStyle="1" w:styleId="76">
    <w:name w:val="封面标准号1"/>
    <w:uiPriority w:val="0"/>
    <w:pPr>
      <w:widowControl w:val="0"/>
      <w:kinsoku w:val="0"/>
      <w:overflowPunct w:val="0"/>
      <w:autoSpaceDE w:val="0"/>
      <w:autoSpaceDN w:val="0"/>
      <w:spacing w:before="308"/>
      <w:jc w:val="right"/>
      <w:textAlignment w:val="center"/>
    </w:pPr>
    <w:rPr>
      <w:rFonts w:ascii="Times New Roman" w:hAnsi="Times New Roman" w:eastAsia="宋体" w:cs="Times New Roman"/>
      <w:sz w:val="28"/>
      <w:lang w:val="en-US" w:eastAsia="zh-CN" w:bidi="ar-SA"/>
    </w:rPr>
  </w:style>
  <w:style w:type="paragraph" w:customStyle="1" w:styleId="77">
    <w:name w:val="封面标准名称"/>
    <w:qFormat/>
    <w:uiPriority w:val="0"/>
    <w:pPr>
      <w:framePr w:w="9639" w:h="6917" w:hRule="exact" w:wrap="around" w:vAnchor="page" w:hAnchor="page" w:xAlign="center" w:y="6408" w:anchorLock="1"/>
      <w:widowControl w:val="0"/>
      <w:spacing w:line="680" w:lineRule="exact"/>
      <w:jc w:val="center"/>
      <w:textAlignment w:val="center"/>
    </w:pPr>
    <w:rPr>
      <w:rFonts w:ascii="黑体" w:hAnsi="Times New Roman" w:eastAsia="黑体" w:cs="Times New Roman"/>
      <w:sz w:val="52"/>
      <w:lang w:val="en-US" w:eastAsia="zh-CN" w:bidi="ar-SA"/>
    </w:rPr>
  </w:style>
  <w:style w:type="paragraph" w:customStyle="1" w:styleId="78">
    <w:name w:val="封面标准英文名称"/>
    <w:basedOn w:val="77"/>
    <w:uiPriority w:val="0"/>
    <w:pPr>
      <w:framePr/>
      <w:spacing w:before="370" w:line="400" w:lineRule="exact"/>
    </w:pPr>
    <w:rPr>
      <w:rFonts w:ascii="Times New Roman"/>
      <w:sz w:val="28"/>
      <w:szCs w:val="28"/>
    </w:rPr>
  </w:style>
  <w:style w:type="paragraph" w:customStyle="1" w:styleId="79">
    <w:name w:val="封面一致性程度标识"/>
    <w:basedOn w:val="78"/>
    <w:qFormat/>
    <w:uiPriority w:val="0"/>
    <w:pPr>
      <w:framePr/>
      <w:spacing w:before="440"/>
    </w:pPr>
    <w:rPr>
      <w:rFonts w:ascii="宋体" w:eastAsia="宋体"/>
    </w:rPr>
  </w:style>
  <w:style w:type="paragraph" w:customStyle="1" w:styleId="80">
    <w:name w:val="封面标准文稿类别"/>
    <w:basedOn w:val="79"/>
    <w:qFormat/>
    <w:uiPriority w:val="0"/>
    <w:pPr>
      <w:framePr/>
      <w:spacing w:after="160" w:line="240" w:lineRule="auto"/>
    </w:pPr>
    <w:rPr>
      <w:sz w:val="24"/>
    </w:rPr>
  </w:style>
  <w:style w:type="paragraph" w:customStyle="1" w:styleId="81">
    <w:name w:val="封面标准文稿编辑信息"/>
    <w:basedOn w:val="80"/>
    <w:qFormat/>
    <w:uiPriority w:val="0"/>
    <w:pPr>
      <w:framePr/>
      <w:spacing w:before="180" w:line="180" w:lineRule="exact"/>
    </w:pPr>
    <w:rPr>
      <w:sz w:val="21"/>
    </w:rPr>
  </w:style>
  <w:style w:type="paragraph" w:customStyle="1" w:styleId="82">
    <w:name w:val="封面正文"/>
    <w:uiPriority w:val="0"/>
    <w:pPr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83">
    <w:name w:val="附录标识"/>
    <w:basedOn w:val="1"/>
    <w:next w:val="23"/>
    <w:qFormat/>
    <w:uiPriority w:val="0"/>
    <w:pPr>
      <w:keepNext/>
      <w:widowControl/>
      <w:numPr>
        <w:ilvl w:val="0"/>
        <w:numId w:val="10"/>
      </w:numPr>
      <w:shd w:val="clear" w:color="FFFFFF" w:fill="FFFFFF"/>
      <w:tabs>
        <w:tab w:val="left" w:pos="360"/>
        <w:tab w:val="left" w:pos="6405"/>
      </w:tabs>
      <w:spacing w:before="640" w:after="280"/>
      <w:jc w:val="center"/>
      <w:outlineLvl w:val="0"/>
    </w:pPr>
    <w:rPr>
      <w:rFonts w:ascii="黑体" w:eastAsia="黑体"/>
      <w:kern w:val="0"/>
      <w:szCs w:val="20"/>
    </w:rPr>
  </w:style>
  <w:style w:type="paragraph" w:customStyle="1" w:styleId="84">
    <w:name w:val="附录标题"/>
    <w:basedOn w:val="23"/>
    <w:next w:val="23"/>
    <w:uiPriority w:val="0"/>
    <w:pPr>
      <w:ind w:firstLine="0" w:firstLineChars="0"/>
      <w:jc w:val="center"/>
    </w:pPr>
    <w:rPr>
      <w:rFonts w:ascii="黑体" w:eastAsia="黑体"/>
    </w:rPr>
  </w:style>
  <w:style w:type="paragraph" w:customStyle="1" w:styleId="85">
    <w:name w:val="附录表标号"/>
    <w:basedOn w:val="1"/>
    <w:next w:val="23"/>
    <w:uiPriority w:val="0"/>
    <w:pPr>
      <w:numPr>
        <w:ilvl w:val="0"/>
        <w:numId w:val="11"/>
      </w:numPr>
      <w:tabs>
        <w:tab w:val="clear" w:pos="0"/>
      </w:tabs>
      <w:spacing w:line="14" w:lineRule="exact"/>
      <w:ind w:left="811" w:hanging="448"/>
      <w:jc w:val="center"/>
      <w:outlineLvl w:val="0"/>
    </w:pPr>
    <w:rPr>
      <w:color w:val="FFFFFF"/>
    </w:rPr>
  </w:style>
  <w:style w:type="paragraph" w:customStyle="1" w:styleId="86">
    <w:name w:val="附录表标题"/>
    <w:basedOn w:val="1"/>
    <w:next w:val="23"/>
    <w:qFormat/>
    <w:uiPriority w:val="0"/>
    <w:pPr>
      <w:numPr>
        <w:ilvl w:val="1"/>
        <w:numId w:val="11"/>
      </w:numPr>
      <w:tabs>
        <w:tab w:val="left" w:pos="180"/>
      </w:tabs>
      <w:spacing w:beforeLines="50" w:afterLines="50"/>
      <w:ind w:left="0" w:firstLine="0"/>
      <w:jc w:val="center"/>
    </w:pPr>
    <w:rPr>
      <w:rFonts w:ascii="黑体" w:eastAsia="黑体"/>
      <w:szCs w:val="21"/>
    </w:rPr>
  </w:style>
  <w:style w:type="paragraph" w:customStyle="1" w:styleId="87">
    <w:name w:val="附录二级条标题"/>
    <w:basedOn w:val="1"/>
    <w:next w:val="23"/>
    <w:qFormat/>
    <w:uiPriority w:val="0"/>
    <w:pPr>
      <w:widowControl/>
      <w:numPr>
        <w:ilvl w:val="3"/>
        <w:numId w:val="10"/>
      </w:numPr>
      <w:tabs>
        <w:tab w:val="left" w:pos="360"/>
      </w:tabs>
      <w:wordWrap w:val="0"/>
      <w:overflowPunct w:val="0"/>
      <w:autoSpaceDE w:val="0"/>
      <w:autoSpaceDN w:val="0"/>
      <w:spacing w:beforeLines="50" w:afterLines="50"/>
      <w:textAlignment w:val="baseline"/>
      <w:outlineLvl w:val="3"/>
    </w:pPr>
    <w:rPr>
      <w:rFonts w:ascii="黑体" w:eastAsia="黑体"/>
      <w:kern w:val="21"/>
      <w:szCs w:val="20"/>
    </w:rPr>
  </w:style>
  <w:style w:type="paragraph" w:customStyle="1" w:styleId="88">
    <w:name w:val="附录二级无"/>
    <w:basedOn w:val="87"/>
    <w:qFormat/>
    <w:uiPriority w:val="0"/>
    <w:pPr>
      <w:tabs>
        <w:tab w:val="clear" w:pos="360"/>
      </w:tabs>
      <w:spacing w:beforeLines="0" w:afterLines="0"/>
    </w:pPr>
    <w:rPr>
      <w:rFonts w:ascii="宋体" w:eastAsia="宋体"/>
      <w:szCs w:val="21"/>
    </w:rPr>
  </w:style>
  <w:style w:type="paragraph" w:customStyle="1" w:styleId="89">
    <w:name w:val="附录公式"/>
    <w:basedOn w:val="23"/>
    <w:next w:val="23"/>
    <w:link w:val="90"/>
    <w:qFormat/>
    <w:uiPriority w:val="0"/>
  </w:style>
  <w:style w:type="character" w:customStyle="1" w:styleId="90">
    <w:name w:val="附录公式 Char"/>
    <w:basedOn w:val="40"/>
    <w:link w:val="89"/>
    <w:uiPriority w:val="0"/>
  </w:style>
  <w:style w:type="paragraph" w:customStyle="1" w:styleId="91">
    <w:name w:val="附录公式编号制表符"/>
    <w:basedOn w:val="1"/>
    <w:next w:val="23"/>
    <w:qFormat/>
    <w:uiPriority w:val="0"/>
    <w:pPr>
      <w:widowControl/>
      <w:tabs>
        <w:tab w:val="center" w:pos="4201"/>
        <w:tab w:val="right" w:leader="dot" w:pos="9298"/>
      </w:tabs>
      <w:autoSpaceDE w:val="0"/>
      <w:autoSpaceDN w:val="0"/>
    </w:pPr>
    <w:rPr>
      <w:rFonts w:ascii="宋体"/>
      <w:kern w:val="0"/>
      <w:szCs w:val="20"/>
    </w:rPr>
  </w:style>
  <w:style w:type="paragraph" w:customStyle="1" w:styleId="92">
    <w:name w:val="附录三级条标题"/>
    <w:basedOn w:val="87"/>
    <w:next w:val="23"/>
    <w:uiPriority w:val="0"/>
    <w:pPr>
      <w:numPr>
        <w:ilvl w:val="4"/>
      </w:numPr>
      <w:outlineLvl w:val="4"/>
    </w:pPr>
  </w:style>
  <w:style w:type="paragraph" w:customStyle="1" w:styleId="93">
    <w:name w:val="附录三级无"/>
    <w:basedOn w:val="92"/>
    <w:uiPriority w:val="0"/>
    <w:pPr>
      <w:tabs>
        <w:tab w:val="clear" w:pos="360"/>
      </w:tabs>
      <w:spacing w:beforeLines="0" w:afterLines="0"/>
    </w:pPr>
    <w:rPr>
      <w:rFonts w:ascii="宋体" w:eastAsia="宋体"/>
      <w:szCs w:val="21"/>
    </w:rPr>
  </w:style>
  <w:style w:type="paragraph" w:customStyle="1" w:styleId="94">
    <w:name w:val="附录数字编号列项（二级）"/>
    <w:qFormat/>
    <w:uiPriority w:val="0"/>
    <w:pPr>
      <w:numPr>
        <w:ilvl w:val="1"/>
        <w:numId w:val="12"/>
      </w:numPr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95">
    <w:name w:val="附录四级条标题"/>
    <w:basedOn w:val="92"/>
    <w:next w:val="23"/>
    <w:qFormat/>
    <w:uiPriority w:val="0"/>
    <w:pPr>
      <w:numPr>
        <w:ilvl w:val="5"/>
      </w:numPr>
      <w:outlineLvl w:val="5"/>
    </w:pPr>
  </w:style>
  <w:style w:type="paragraph" w:customStyle="1" w:styleId="96">
    <w:name w:val="附录四级无"/>
    <w:basedOn w:val="95"/>
    <w:uiPriority w:val="0"/>
    <w:pPr>
      <w:tabs>
        <w:tab w:val="clear" w:pos="360"/>
      </w:tabs>
      <w:spacing w:beforeLines="0" w:afterLines="0"/>
    </w:pPr>
    <w:rPr>
      <w:rFonts w:ascii="宋体" w:eastAsia="宋体"/>
      <w:szCs w:val="21"/>
    </w:rPr>
  </w:style>
  <w:style w:type="paragraph" w:customStyle="1" w:styleId="97">
    <w:name w:val="附录图标号"/>
    <w:basedOn w:val="1"/>
    <w:uiPriority w:val="0"/>
    <w:pPr>
      <w:keepNext/>
      <w:pageBreakBefore/>
      <w:widowControl/>
      <w:numPr>
        <w:ilvl w:val="0"/>
        <w:numId w:val="13"/>
      </w:numPr>
      <w:spacing w:line="14" w:lineRule="exact"/>
      <w:ind w:left="0" w:firstLine="363"/>
      <w:jc w:val="center"/>
      <w:outlineLvl w:val="0"/>
    </w:pPr>
    <w:rPr>
      <w:color w:val="FFFFFF"/>
    </w:rPr>
  </w:style>
  <w:style w:type="paragraph" w:customStyle="1" w:styleId="98">
    <w:name w:val="附录图标题"/>
    <w:basedOn w:val="1"/>
    <w:next w:val="23"/>
    <w:qFormat/>
    <w:uiPriority w:val="0"/>
    <w:pPr>
      <w:numPr>
        <w:ilvl w:val="1"/>
        <w:numId w:val="13"/>
      </w:numPr>
      <w:tabs>
        <w:tab w:val="left" w:pos="363"/>
      </w:tabs>
      <w:spacing w:beforeLines="50" w:afterLines="50"/>
      <w:ind w:left="0" w:firstLine="0"/>
      <w:jc w:val="center"/>
    </w:pPr>
    <w:rPr>
      <w:rFonts w:ascii="黑体" w:eastAsia="黑体"/>
      <w:szCs w:val="21"/>
    </w:rPr>
  </w:style>
  <w:style w:type="paragraph" w:customStyle="1" w:styleId="99">
    <w:name w:val="附录五级条标题"/>
    <w:basedOn w:val="95"/>
    <w:next w:val="23"/>
    <w:qFormat/>
    <w:uiPriority w:val="0"/>
    <w:pPr>
      <w:numPr>
        <w:ilvl w:val="6"/>
      </w:numPr>
      <w:outlineLvl w:val="6"/>
    </w:pPr>
  </w:style>
  <w:style w:type="paragraph" w:customStyle="1" w:styleId="100">
    <w:name w:val="附录五级无"/>
    <w:basedOn w:val="99"/>
    <w:qFormat/>
    <w:uiPriority w:val="0"/>
    <w:pPr>
      <w:tabs>
        <w:tab w:val="clear" w:pos="360"/>
      </w:tabs>
      <w:spacing w:beforeLines="0" w:afterLines="0"/>
    </w:pPr>
    <w:rPr>
      <w:rFonts w:ascii="宋体" w:eastAsia="宋体"/>
      <w:szCs w:val="21"/>
    </w:rPr>
  </w:style>
  <w:style w:type="paragraph" w:customStyle="1" w:styleId="101">
    <w:name w:val="附录章标题"/>
    <w:next w:val="23"/>
    <w:qFormat/>
    <w:uiPriority w:val="0"/>
    <w:pPr>
      <w:numPr>
        <w:ilvl w:val="1"/>
        <w:numId w:val="10"/>
      </w:numPr>
      <w:tabs>
        <w:tab w:val="left" w:pos="360"/>
      </w:tabs>
      <w:wordWrap w:val="0"/>
      <w:overflowPunct w:val="0"/>
      <w:autoSpaceDE w:val="0"/>
      <w:spacing w:beforeLines="100" w:afterLines="100"/>
      <w:jc w:val="both"/>
      <w:textAlignment w:val="baseline"/>
      <w:outlineLvl w:val="1"/>
    </w:pPr>
    <w:rPr>
      <w:rFonts w:ascii="黑体" w:hAnsi="Times New Roman" w:eastAsia="黑体" w:cs="Times New Roman"/>
      <w:kern w:val="21"/>
      <w:sz w:val="21"/>
      <w:lang w:val="en-US" w:eastAsia="zh-CN" w:bidi="ar-SA"/>
    </w:rPr>
  </w:style>
  <w:style w:type="paragraph" w:customStyle="1" w:styleId="102">
    <w:name w:val="附录一级条标题"/>
    <w:basedOn w:val="101"/>
    <w:next w:val="23"/>
    <w:uiPriority w:val="0"/>
    <w:pPr>
      <w:numPr>
        <w:ilvl w:val="2"/>
      </w:numPr>
      <w:autoSpaceDN w:val="0"/>
      <w:spacing w:beforeLines="50" w:afterLines="50"/>
      <w:outlineLvl w:val="2"/>
    </w:pPr>
  </w:style>
  <w:style w:type="paragraph" w:customStyle="1" w:styleId="103">
    <w:name w:val="附录一级无"/>
    <w:basedOn w:val="102"/>
    <w:qFormat/>
    <w:uiPriority w:val="0"/>
    <w:pPr>
      <w:tabs>
        <w:tab w:val="clear" w:pos="360"/>
      </w:tabs>
      <w:spacing w:beforeLines="0" w:afterLines="0"/>
    </w:pPr>
    <w:rPr>
      <w:rFonts w:ascii="宋体" w:eastAsia="宋体"/>
      <w:szCs w:val="21"/>
    </w:rPr>
  </w:style>
  <w:style w:type="paragraph" w:customStyle="1" w:styleId="104">
    <w:name w:val="附录字母编号列项（一级）"/>
    <w:qFormat/>
    <w:uiPriority w:val="0"/>
    <w:pPr>
      <w:numPr>
        <w:ilvl w:val="0"/>
        <w:numId w:val="12"/>
      </w:numPr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105">
    <w:name w:val="列项说明"/>
    <w:basedOn w:val="1"/>
    <w:qFormat/>
    <w:uiPriority w:val="0"/>
    <w:pPr>
      <w:adjustRightInd w:val="0"/>
      <w:spacing w:line="320" w:lineRule="exact"/>
      <w:ind w:left="400" w:leftChars="200" w:hanging="200" w:hangingChars="200"/>
      <w:jc w:val="left"/>
      <w:textAlignment w:val="baseline"/>
    </w:pPr>
    <w:rPr>
      <w:rFonts w:ascii="宋体"/>
      <w:kern w:val="0"/>
      <w:szCs w:val="20"/>
    </w:rPr>
  </w:style>
  <w:style w:type="paragraph" w:customStyle="1" w:styleId="106">
    <w:name w:val="列项说明数字编号"/>
    <w:qFormat/>
    <w:uiPriority w:val="0"/>
    <w:pPr>
      <w:ind w:left="600" w:leftChars="400" w:hanging="200" w:hangingChars="200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107">
    <w:name w:val="目次、索引正文"/>
    <w:uiPriority w:val="0"/>
    <w:pPr>
      <w:spacing w:line="320" w:lineRule="exact"/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108">
    <w:name w:val="其他标准标志"/>
    <w:basedOn w:val="65"/>
    <w:qFormat/>
    <w:uiPriority w:val="0"/>
    <w:pPr>
      <w:framePr w:w="6101" w:vAnchor="page" w:hAnchor="page" w:x="4673" w:y="942"/>
    </w:pPr>
    <w:rPr>
      <w:w w:val="130"/>
    </w:rPr>
  </w:style>
  <w:style w:type="paragraph" w:customStyle="1" w:styleId="109">
    <w:name w:val="其他标准称谓"/>
    <w:next w:val="1"/>
    <w:uiPriority w:val="0"/>
    <w:pPr>
      <w:framePr w:hSpace="181" w:vSpace="181" w:wrap="around" w:vAnchor="page" w:hAnchor="page" w:x="1419" w:y="2286" w:anchorLock="1"/>
      <w:spacing w:line="0" w:lineRule="atLeast"/>
      <w:jc w:val="distribute"/>
    </w:pPr>
    <w:rPr>
      <w:rFonts w:ascii="黑体" w:hAnsi="宋体" w:eastAsia="黑体" w:cs="Times New Roman"/>
      <w:spacing w:val="-40"/>
      <w:sz w:val="48"/>
      <w:szCs w:val="52"/>
      <w:lang w:val="en-US" w:eastAsia="zh-CN" w:bidi="ar-SA"/>
    </w:rPr>
  </w:style>
  <w:style w:type="paragraph" w:customStyle="1" w:styleId="110">
    <w:name w:val="其他发布部门"/>
    <w:basedOn w:val="73"/>
    <w:uiPriority w:val="0"/>
    <w:pPr>
      <w:framePr w:y="15310"/>
      <w:spacing w:line="0" w:lineRule="atLeast"/>
    </w:pPr>
    <w:rPr>
      <w:rFonts w:ascii="黑体" w:eastAsia="黑体"/>
      <w:b w:val="0"/>
    </w:rPr>
  </w:style>
  <w:style w:type="paragraph" w:customStyle="1" w:styleId="111">
    <w:name w:val="前言、引言标题"/>
    <w:next w:val="23"/>
    <w:uiPriority w:val="0"/>
    <w:pPr>
      <w:keepNext/>
      <w:pageBreakBefore/>
      <w:shd w:val="clear" w:color="FFFFFF" w:fill="FFFFFF"/>
      <w:spacing w:before="640" w:after="560"/>
      <w:jc w:val="center"/>
      <w:outlineLvl w:val="0"/>
    </w:pPr>
    <w:rPr>
      <w:rFonts w:ascii="黑体" w:hAnsi="Times New Roman" w:eastAsia="黑体" w:cs="Times New Roman"/>
      <w:sz w:val="32"/>
      <w:lang w:val="en-US" w:eastAsia="zh-CN" w:bidi="ar-SA"/>
    </w:rPr>
  </w:style>
  <w:style w:type="paragraph" w:customStyle="1" w:styleId="112">
    <w:name w:val="三级无"/>
    <w:basedOn w:val="50"/>
    <w:qFormat/>
    <w:uiPriority w:val="0"/>
    <w:pPr>
      <w:spacing w:beforeLines="0" w:afterLines="0"/>
    </w:pPr>
    <w:rPr>
      <w:rFonts w:ascii="宋体" w:eastAsia="宋体"/>
    </w:rPr>
  </w:style>
  <w:style w:type="paragraph" w:customStyle="1" w:styleId="113">
    <w:name w:val="实施日期"/>
    <w:basedOn w:val="74"/>
    <w:qFormat/>
    <w:uiPriority w:val="0"/>
    <w:pPr>
      <w:framePr w:vAnchor="page" w:hAnchor="text"/>
      <w:jc w:val="right"/>
    </w:pPr>
  </w:style>
  <w:style w:type="paragraph" w:customStyle="1" w:styleId="114">
    <w:name w:val="示例后文字"/>
    <w:basedOn w:val="23"/>
    <w:next w:val="23"/>
    <w:qFormat/>
    <w:uiPriority w:val="0"/>
    <w:pPr>
      <w:ind w:firstLine="360"/>
    </w:pPr>
    <w:rPr>
      <w:sz w:val="18"/>
    </w:rPr>
  </w:style>
  <w:style w:type="paragraph" w:customStyle="1" w:styleId="115">
    <w:name w:val="首示例"/>
    <w:next w:val="23"/>
    <w:link w:val="116"/>
    <w:qFormat/>
    <w:uiPriority w:val="0"/>
    <w:pPr>
      <w:numPr>
        <w:ilvl w:val="0"/>
        <w:numId w:val="14"/>
      </w:numPr>
      <w:tabs>
        <w:tab w:val="left" w:pos="360"/>
      </w:tabs>
      <w:ind w:firstLine="0"/>
    </w:pPr>
    <w:rPr>
      <w:rFonts w:ascii="宋体" w:hAnsi="宋体" w:eastAsia="宋体" w:cs="Times New Roman"/>
      <w:kern w:val="2"/>
      <w:sz w:val="18"/>
      <w:szCs w:val="18"/>
      <w:lang w:val="en-US" w:eastAsia="zh-CN" w:bidi="ar-SA"/>
    </w:rPr>
  </w:style>
  <w:style w:type="character" w:customStyle="1" w:styleId="116">
    <w:name w:val="首示例 Char"/>
    <w:basedOn w:val="31"/>
    <w:link w:val="115"/>
    <w:qFormat/>
    <w:uiPriority w:val="0"/>
    <w:rPr>
      <w:rFonts w:ascii="宋体" w:hAnsi="宋体"/>
      <w:kern w:val="2"/>
      <w:sz w:val="18"/>
      <w:szCs w:val="18"/>
      <w:lang w:val="en-US" w:eastAsia="zh-CN" w:bidi="ar-SA"/>
    </w:rPr>
  </w:style>
  <w:style w:type="paragraph" w:customStyle="1" w:styleId="117">
    <w:name w:val="四级无"/>
    <w:basedOn w:val="54"/>
    <w:qFormat/>
    <w:uiPriority w:val="0"/>
    <w:pPr>
      <w:spacing w:beforeLines="0" w:afterLines="0"/>
    </w:pPr>
    <w:rPr>
      <w:rFonts w:ascii="宋体" w:eastAsia="宋体"/>
    </w:rPr>
  </w:style>
  <w:style w:type="paragraph" w:customStyle="1" w:styleId="118">
    <w:name w:val="条文脚注"/>
    <w:basedOn w:val="24"/>
    <w:qFormat/>
    <w:uiPriority w:val="0"/>
    <w:pPr>
      <w:numPr>
        <w:numId w:val="0"/>
      </w:numPr>
      <w:jc w:val="both"/>
    </w:pPr>
  </w:style>
  <w:style w:type="paragraph" w:customStyle="1" w:styleId="119">
    <w:name w:val="图标脚注说明"/>
    <w:basedOn w:val="23"/>
    <w:qFormat/>
    <w:uiPriority w:val="0"/>
    <w:pPr>
      <w:ind w:left="840" w:hanging="420" w:firstLineChars="0"/>
    </w:pPr>
    <w:rPr>
      <w:sz w:val="18"/>
      <w:szCs w:val="18"/>
    </w:rPr>
  </w:style>
  <w:style w:type="paragraph" w:customStyle="1" w:styleId="120">
    <w:name w:val="图表脚注说明"/>
    <w:basedOn w:val="1"/>
    <w:qFormat/>
    <w:uiPriority w:val="0"/>
    <w:pPr>
      <w:numPr>
        <w:ilvl w:val="0"/>
        <w:numId w:val="15"/>
      </w:numPr>
    </w:pPr>
    <w:rPr>
      <w:rFonts w:ascii="宋体"/>
      <w:sz w:val="18"/>
      <w:szCs w:val="18"/>
    </w:rPr>
  </w:style>
  <w:style w:type="paragraph" w:customStyle="1" w:styleId="121">
    <w:name w:val="图的脚注"/>
    <w:next w:val="23"/>
    <w:qFormat/>
    <w:uiPriority w:val="0"/>
    <w:pPr>
      <w:widowControl w:val="0"/>
      <w:ind w:left="840" w:leftChars="200" w:hanging="420" w:hangingChars="200"/>
      <w:jc w:val="both"/>
    </w:pPr>
    <w:rPr>
      <w:rFonts w:ascii="宋体" w:hAnsi="Times New Roman" w:eastAsia="宋体" w:cs="Times New Roman"/>
      <w:sz w:val="18"/>
      <w:lang w:val="en-US" w:eastAsia="zh-CN" w:bidi="ar-SA"/>
    </w:rPr>
  </w:style>
  <w:style w:type="paragraph" w:customStyle="1" w:styleId="122">
    <w:name w:val="文献分类号"/>
    <w:qFormat/>
    <w:uiPriority w:val="0"/>
    <w:pPr>
      <w:framePr w:hSpace="180" w:vSpace="180" w:wrap="around" w:vAnchor="margin" w:hAnchor="margin" w:y="1" w:anchorLock="1"/>
      <w:widowControl w:val="0"/>
      <w:textAlignment w:val="center"/>
    </w:pPr>
    <w:rPr>
      <w:rFonts w:ascii="黑体" w:hAnsi="Times New Roman" w:eastAsia="黑体" w:cs="Times New Roman"/>
      <w:sz w:val="21"/>
      <w:szCs w:val="21"/>
      <w:lang w:val="en-US" w:eastAsia="zh-CN" w:bidi="ar-SA"/>
    </w:rPr>
  </w:style>
  <w:style w:type="paragraph" w:customStyle="1" w:styleId="123">
    <w:name w:val="五级无"/>
    <w:basedOn w:val="55"/>
    <w:qFormat/>
    <w:uiPriority w:val="0"/>
    <w:pPr>
      <w:spacing w:beforeLines="0" w:afterLines="0"/>
    </w:pPr>
    <w:rPr>
      <w:rFonts w:ascii="宋体" w:eastAsia="宋体"/>
    </w:rPr>
  </w:style>
  <w:style w:type="paragraph" w:customStyle="1" w:styleId="124">
    <w:name w:val="一级无"/>
    <w:basedOn w:val="41"/>
    <w:qFormat/>
    <w:uiPriority w:val="0"/>
    <w:pPr>
      <w:spacing w:beforeLines="0" w:afterLines="0"/>
    </w:pPr>
    <w:rPr>
      <w:rFonts w:ascii="宋体" w:eastAsia="宋体"/>
    </w:rPr>
  </w:style>
  <w:style w:type="paragraph" w:customStyle="1" w:styleId="125">
    <w:name w:val="正文表标题"/>
    <w:next w:val="23"/>
    <w:qFormat/>
    <w:uiPriority w:val="0"/>
    <w:pPr>
      <w:numPr>
        <w:ilvl w:val="0"/>
        <w:numId w:val="16"/>
      </w:numPr>
      <w:tabs>
        <w:tab w:val="left" w:pos="360"/>
      </w:tabs>
      <w:spacing w:beforeLines="50" w:afterLines="50"/>
      <w:jc w:val="center"/>
    </w:pPr>
    <w:rPr>
      <w:rFonts w:ascii="黑体" w:hAnsi="Times New Roman" w:eastAsia="黑体" w:cs="Times New Roman"/>
      <w:sz w:val="21"/>
      <w:lang w:val="en-US" w:eastAsia="zh-CN" w:bidi="ar-SA"/>
    </w:rPr>
  </w:style>
  <w:style w:type="paragraph" w:customStyle="1" w:styleId="126">
    <w:name w:val="正文公式编号制表符"/>
    <w:basedOn w:val="23"/>
    <w:next w:val="23"/>
    <w:qFormat/>
    <w:uiPriority w:val="0"/>
    <w:pPr>
      <w:ind w:firstLine="0" w:firstLineChars="0"/>
    </w:pPr>
  </w:style>
  <w:style w:type="paragraph" w:customStyle="1" w:styleId="127">
    <w:name w:val="正文图标题"/>
    <w:next w:val="23"/>
    <w:qFormat/>
    <w:uiPriority w:val="0"/>
    <w:pPr>
      <w:numPr>
        <w:ilvl w:val="0"/>
        <w:numId w:val="17"/>
      </w:numPr>
      <w:tabs>
        <w:tab w:val="left" w:pos="360"/>
      </w:tabs>
      <w:spacing w:beforeLines="50" w:afterLines="50"/>
      <w:jc w:val="center"/>
    </w:pPr>
    <w:rPr>
      <w:rFonts w:ascii="黑体" w:hAnsi="Times New Roman" w:eastAsia="黑体" w:cs="Times New Roman"/>
      <w:sz w:val="21"/>
      <w:lang w:val="en-US" w:eastAsia="zh-CN" w:bidi="ar-SA"/>
    </w:rPr>
  </w:style>
  <w:style w:type="paragraph" w:customStyle="1" w:styleId="128">
    <w:name w:val="终结线"/>
    <w:basedOn w:val="1"/>
    <w:qFormat/>
    <w:uiPriority w:val="0"/>
    <w:pPr>
      <w:framePr w:hSpace="181" w:vSpace="181" w:wrap="around" w:vAnchor="text" w:hAnchor="margin" w:xAlign="center" w:y="285"/>
    </w:pPr>
  </w:style>
  <w:style w:type="paragraph" w:customStyle="1" w:styleId="129">
    <w:name w:val="其他发布日期"/>
    <w:basedOn w:val="74"/>
    <w:qFormat/>
    <w:uiPriority w:val="0"/>
    <w:pPr>
      <w:framePr w:vAnchor="page" w:hAnchor="text" w:x="1419"/>
    </w:pPr>
  </w:style>
  <w:style w:type="paragraph" w:customStyle="1" w:styleId="130">
    <w:name w:val="其他实施日期"/>
    <w:basedOn w:val="113"/>
    <w:qFormat/>
    <w:uiPriority w:val="0"/>
    <w:pPr>
      <w:framePr/>
    </w:pPr>
  </w:style>
  <w:style w:type="paragraph" w:customStyle="1" w:styleId="131">
    <w:name w:val="封面标准名称2"/>
    <w:basedOn w:val="77"/>
    <w:qFormat/>
    <w:uiPriority w:val="0"/>
    <w:pPr>
      <w:framePr w:y="4469"/>
      <w:spacing w:beforeLines="630"/>
    </w:pPr>
  </w:style>
  <w:style w:type="paragraph" w:customStyle="1" w:styleId="132">
    <w:name w:val="封面标准英文名称2"/>
    <w:basedOn w:val="78"/>
    <w:qFormat/>
    <w:uiPriority w:val="0"/>
    <w:pPr>
      <w:framePr w:y="4469"/>
    </w:pPr>
  </w:style>
  <w:style w:type="paragraph" w:customStyle="1" w:styleId="133">
    <w:name w:val="封面一致性程度标识2"/>
    <w:basedOn w:val="79"/>
    <w:qFormat/>
    <w:uiPriority w:val="0"/>
    <w:pPr>
      <w:framePr w:y="4469"/>
    </w:pPr>
  </w:style>
  <w:style w:type="paragraph" w:customStyle="1" w:styleId="134">
    <w:name w:val="封面标准文稿类别2"/>
    <w:basedOn w:val="80"/>
    <w:qFormat/>
    <w:uiPriority w:val="0"/>
    <w:pPr>
      <w:framePr w:y="4469"/>
    </w:pPr>
  </w:style>
  <w:style w:type="paragraph" w:customStyle="1" w:styleId="135">
    <w:name w:val="封面标准文稿编辑信息2"/>
    <w:basedOn w:val="81"/>
    <w:qFormat/>
    <w:uiPriority w:val="0"/>
    <w:pPr>
      <w:framePr w:y="4469"/>
    </w:pPr>
  </w:style>
  <w:style w:type="character" w:customStyle="1" w:styleId="136">
    <w:name w:val="批注文字 Char"/>
    <w:basedOn w:val="31"/>
    <w:link w:val="3"/>
    <w:qFormat/>
    <w:uiPriority w:val="0"/>
    <w:rPr>
      <w:kern w:val="2"/>
      <w:sz w:val="21"/>
      <w:szCs w:val="24"/>
    </w:rPr>
  </w:style>
  <w:style w:type="character" w:customStyle="1" w:styleId="137">
    <w:name w:val="批注主题 Char"/>
    <w:basedOn w:val="136"/>
    <w:link w:val="2"/>
    <w:qFormat/>
    <w:uiPriority w:val="0"/>
    <w:rPr>
      <w:b/>
      <w:bCs/>
    </w:rPr>
  </w:style>
  <w:style w:type="character" w:customStyle="1" w:styleId="138">
    <w:name w:val="批注框文本 Char"/>
    <w:basedOn w:val="31"/>
    <w:link w:val="16"/>
    <w:qFormat/>
    <w:uiPriority w:val="0"/>
    <w:rPr>
      <w:kern w:val="2"/>
      <w:sz w:val="18"/>
      <w:szCs w:val="18"/>
    </w:rPr>
  </w:style>
</w:style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jpeg"/><Relationship Id="rId8" Type="http://schemas.openxmlformats.org/officeDocument/2006/relationships/image" Target="media/image3.jpeg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microsoft.com/office/2006/relationships/keyMapCustomizations" Target="customizations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39"/>
    <customShpInfo spid="_x0000_s1036"/>
    <customShpInfo spid="_x0000_s1038"/>
    <customShpInfo spid="_x0000_s1037"/>
    <customShpInfo spid="_x0000_s1034"/>
    <customShpInfo spid="_x0000_s103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zle</Company>
  <Pages>8</Pages>
  <Words>522</Words>
  <Characters>2980</Characters>
  <Lines>24</Lines>
  <Paragraphs>6</Paragraphs>
  <TotalTime>18</TotalTime>
  <ScaleCrop>false</ScaleCrop>
  <LinksUpToDate>false</LinksUpToDate>
  <CharactersWithSpaces>3496</CharactersWithSpaces>
  <Application>WPS Office_10.8.0.6423_F1E327BC-269C-435d-A152-05C5408002CA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2020-03-04T08:56:00Z</dcterms:created>
  <dc:creator>CNIS</dc:creator>
  <cp:lastModifiedBy>HCH</cp:lastModifiedBy>
  <dcterms:modified xsi:type="dcterms:W3CDTF">2020-09-29T07:47:05Z</dcterms:modified>
  <dc:title>标准名称</dc:title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2052-10.8.0.6423</vt:lpwstr>
  </property>
</Properties>
</file>